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9FD92" w14:textId="13B5B9BD" w:rsidR="5A881FFA" w:rsidRPr="00F72485" w:rsidRDefault="00F72485" w:rsidP="006405E0">
      <w:pPr>
        <w:pStyle w:val="Nagwek1"/>
        <w:spacing w:line="259" w:lineRule="auto"/>
      </w:pPr>
      <w:bookmarkStart w:id="0" w:name="_GoBack"/>
      <w:bookmarkEnd w:id="0"/>
      <w:r w:rsidRPr="00833934">
        <w:t xml:space="preserve">ZAŁĄCZNIK NR 2 DO </w:t>
      </w:r>
      <w:r w:rsidR="00A27B71" w:rsidRPr="00833934">
        <w:t xml:space="preserve">REGULAMINU – </w:t>
      </w:r>
      <w:r w:rsidR="00A27B71">
        <w:t>CHARAKTERYSTYKA</w:t>
      </w:r>
      <w:r w:rsidRPr="00F72485">
        <w:t xml:space="preserve"> NIERUCHOMOŚCI DEMONSTRACYJNEJ, NA KTÓREJ BĘDĄ </w:t>
      </w:r>
      <w:r w:rsidR="0087521D">
        <w:t>ZAINSTALOWANE</w:t>
      </w:r>
      <w:r w:rsidRPr="00F72485">
        <w:t> </w:t>
      </w:r>
      <w:r w:rsidR="0087521D">
        <w:t>SYSTEMY DEMONSTRATORÓW A ORAZ B</w:t>
      </w:r>
      <w:r w:rsidRPr="00F72485">
        <w:t> </w:t>
      </w:r>
    </w:p>
    <w:p w14:paraId="669AC0F1" w14:textId="20B78FB8" w:rsidR="00833934" w:rsidRPr="006405E0" w:rsidRDefault="57A79531" w:rsidP="006405E0">
      <w:pPr>
        <w:spacing w:before="120" w:after="120"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 xml:space="preserve">W niniejszym </w:t>
      </w:r>
      <w:r w:rsidR="003C2C2B" w:rsidRPr="006405E0">
        <w:rPr>
          <w:sz w:val="22"/>
          <w:szCs w:val="22"/>
        </w:rPr>
        <w:t xml:space="preserve">dokumencie Zamawiający </w:t>
      </w:r>
      <w:r w:rsidR="0095655A" w:rsidRPr="006405E0">
        <w:rPr>
          <w:sz w:val="22"/>
          <w:szCs w:val="22"/>
        </w:rPr>
        <w:t xml:space="preserve">podaje </w:t>
      </w:r>
      <w:r w:rsidRPr="006405E0">
        <w:rPr>
          <w:sz w:val="22"/>
          <w:szCs w:val="22"/>
        </w:rPr>
        <w:t xml:space="preserve">opis </w:t>
      </w:r>
      <w:r w:rsidR="00867850" w:rsidRPr="006405E0">
        <w:rPr>
          <w:sz w:val="22"/>
          <w:szCs w:val="22"/>
        </w:rPr>
        <w:t xml:space="preserve">Lokalizacji </w:t>
      </w:r>
      <w:r w:rsidR="00EA0EFA" w:rsidRPr="006405E0">
        <w:rPr>
          <w:sz w:val="22"/>
          <w:szCs w:val="22"/>
        </w:rPr>
        <w:t>Nieruchomości Demonstracyjn</w:t>
      </w:r>
      <w:r w:rsidR="00510CEF" w:rsidRPr="006405E0">
        <w:rPr>
          <w:sz w:val="22"/>
          <w:szCs w:val="22"/>
        </w:rPr>
        <w:t>ych</w:t>
      </w:r>
      <w:r w:rsidRPr="006405E0">
        <w:rPr>
          <w:sz w:val="22"/>
          <w:szCs w:val="22"/>
        </w:rPr>
        <w:t xml:space="preserve">. </w:t>
      </w:r>
      <w:r w:rsidR="00833934" w:rsidRPr="006405E0">
        <w:rPr>
          <w:sz w:val="22"/>
          <w:szCs w:val="22"/>
        </w:rPr>
        <w:t>Za</w:t>
      </w:r>
      <w:r w:rsidR="003C2C2B" w:rsidRPr="006405E0">
        <w:rPr>
          <w:sz w:val="22"/>
          <w:szCs w:val="22"/>
        </w:rPr>
        <w:t>mawiający wskaże</w:t>
      </w:r>
      <w:r w:rsidR="0095655A" w:rsidRPr="006405E0">
        <w:rPr>
          <w:sz w:val="22"/>
          <w:szCs w:val="22"/>
        </w:rPr>
        <w:t xml:space="preserve"> konkretn</w:t>
      </w:r>
      <w:r w:rsidR="00510CEF" w:rsidRPr="006405E0">
        <w:rPr>
          <w:sz w:val="22"/>
          <w:szCs w:val="22"/>
        </w:rPr>
        <w:t>e</w:t>
      </w:r>
      <w:r w:rsidR="003C2C2B" w:rsidRPr="006405E0">
        <w:rPr>
          <w:sz w:val="22"/>
          <w:szCs w:val="22"/>
        </w:rPr>
        <w:t xml:space="preserve"> </w:t>
      </w:r>
      <w:r w:rsidR="00867850" w:rsidRPr="006405E0">
        <w:rPr>
          <w:sz w:val="22"/>
          <w:szCs w:val="22"/>
        </w:rPr>
        <w:t>L</w:t>
      </w:r>
      <w:r w:rsidR="003C2C2B" w:rsidRPr="006405E0">
        <w:rPr>
          <w:sz w:val="22"/>
          <w:szCs w:val="22"/>
        </w:rPr>
        <w:t>okalizacj</w:t>
      </w:r>
      <w:r w:rsidR="00510CEF" w:rsidRPr="006405E0">
        <w:rPr>
          <w:sz w:val="22"/>
          <w:szCs w:val="22"/>
        </w:rPr>
        <w:t>e</w:t>
      </w:r>
      <w:r w:rsidR="003C2C2B" w:rsidRPr="006405E0">
        <w:rPr>
          <w:sz w:val="22"/>
          <w:szCs w:val="22"/>
        </w:rPr>
        <w:t xml:space="preserve"> </w:t>
      </w:r>
      <w:r w:rsidR="00EA0EFA" w:rsidRPr="006405E0">
        <w:rPr>
          <w:sz w:val="22"/>
          <w:szCs w:val="22"/>
        </w:rPr>
        <w:t>Nieruchomości Demonstracyjn</w:t>
      </w:r>
      <w:r w:rsidR="00510CEF" w:rsidRPr="006405E0">
        <w:rPr>
          <w:sz w:val="22"/>
          <w:szCs w:val="22"/>
        </w:rPr>
        <w:t>ych</w:t>
      </w:r>
      <w:r w:rsidR="0095655A" w:rsidRPr="006405E0">
        <w:rPr>
          <w:sz w:val="22"/>
          <w:szCs w:val="22"/>
        </w:rPr>
        <w:t xml:space="preserve"> </w:t>
      </w:r>
      <w:r w:rsidR="003C2C2B" w:rsidRPr="006405E0">
        <w:rPr>
          <w:sz w:val="22"/>
          <w:szCs w:val="22"/>
        </w:rPr>
        <w:t>w terminie nie późniejszym niż</w:t>
      </w:r>
      <w:r w:rsidR="00013448" w:rsidRPr="006405E0">
        <w:rPr>
          <w:sz w:val="22"/>
          <w:szCs w:val="22"/>
        </w:rPr>
        <w:t xml:space="preserve"> na 6 miesięcy przed rozpoczęciem Etapu II</w:t>
      </w:r>
      <w:r w:rsidR="003C2C2B" w:rsidRPr="006405E0">
        <w:rPr>
          <w:sz w:val="22"/>
          <w:szCs w:val="22"/>
        </w:rPr>
        <w:t xml:space="preserve">. </w:t>
      </w:r>
    </w:p>
    <w:p w14:paraId="107B4D7D" w14:textId="7886E351" w:rsidR="0073130D" w:rsidRPr="006405E0" w:rsidRDefault="57A79531" w:rsidP="006405E0">
      <w:pPr>
        <w:spacing w:before="120" w:after="120"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 xml:space="preserve">Zgodnie z zapisami Umowy, </w:t>
      </w:r>
      <w:r w:rsidR="009A5E13" w:rsidRPr="006405E0">
        <w:rPr>
          <w:sz w:val="22"/>
          <w:szCs w:val="22"/>
        </w:rPr>
        <w:t xml:space="preserve">Uczestnik Przedsięwzięcia </w:t>
      </w:r>
      <w:r w:rsidRPr="006405E0">
        <w:rPr>
          <w:sz w:val="22"/>
          <w:szCs w:val="22"/>
        </w:rPr>
        <w:t>d</w:t>
      </w:r>
      <w:r w:rsidR="00C810FF" w:rsidRPr="006405E0">
        <w:rPr>
          <w:sz w:val="22"/>
          <w:szCs w:val="22"/>
        </w:rPr>
        <w:t xml:space="preserve">opuszczony do realizacji </w:t>
      </w:r>
      <w:r w:rsidR="00013448" w:rsidRPr="006405E0">
        <w:rPr>
          <w:sz w:val="22"/>
          <w:szCs w:val="22"/>
        </w:rPr>
        <w:t>prac w Etapie</w:t>
      </w:r>
      <w:r w:rsidR="00C810FF" w:rsidRPr="006405E0">
        <w:rPr>
          <w:sz w:val="22"/>
          <w:szCs w:val="22"/>
        </w:rPr>
        <w:t xml:space="preserve"> </w:t>
      </w:r>
      <w:r w:rsidRPr="006405E0">
        <w:rPr>
          <w:sz w:val="22"/>
          <w:szCs w:val="22"/>
        </w:rPr>
        <w:t xml:space="preserve">II jest zobowiązany do </w:t>
      </w:r>
      <w:r w:rsidR="00EA0EFA" w:rsidRPr="006405E0">
        <w:rPr>
          <w:sz w:val="22"/>
          <w:szCs w:val="22"/>
        </w:rPr>
        <w:t>wybudowania</w:t>
      </w:r>
      <w:r w:rsidR="001132FD" w:rsidRPr="006405E0">
        <w:rPr>
          <w:sz w:val="22"/>
          <w:szCs w:val="22"/>
        </w:rPr>
        <w:t>/zainstalowania</w:t>
      </w:r>
      <w:r w:rsidR="00EA0EFA" w:rsidRPr="006405E0">
        <w:rPr>
          <w:sz w:val="22"/>
          <w:szCs w:val="22"/>
        </w:rPr>
        <w:t xml:space="preserve"> Demonstratora</w:t>
      </w:r>
      <w:r w:rsidR="00013448" w:rsidRPr="006405E0">
        <w:rPr>
          <w:sz w:val="22"/>
          <w:szCs w:val="22"/>
        </w:rPr>
        <w:t xml:space="preserve"> A w Budynku Jednorodzinnym oraz Demonstratora B w Budynku Szkoły</w:t>
      </w:r>
      <w:r w:rsidRPr="006405E0">
        <w:rPr>
          <w:sz w:val="22"/>
          <w:szCs w:val="22"/>
        </w:rPr>
        <w:t xml:space="preserve">, wykorzystującego </w:t>
      </w:r>
      <w:r w:rsidR="003C2C2B" w:rsidRPr="006405E0">
        <w:rPr>
          <w:sz w:val="22"/>
          <w:szCs w:val="22"/>
        </w:rPr>
        <w:t>opracowan</w:t>
      </w:r>
      <w:r w:rsidR="00C810FF" w:rsidRPr="006405E0">
        <w:rPr>
          <w:sz w:val="22"/>
          <w:szCs w:val="22"/>
        </w:rPr>
        <w:t>y</w:t>
      </w:r>
      <w:r w:rsidR="003C2C2B" w:rsidRPr="006405E0">
        <w:rPr>
          <w:sz w:val="22"/>
          <w:szCs w:val="22"/>
        </w:rPr>
        <w:t xml:space="preserve"> </w:t>
      </w:r>
      <w:r w:rsidR="006405E0">
        <w:rPr>
          <w:sz w:val="22"/>
          <w:szCs w:val="22"/>
        </w:rPr>
        <w:t>System do „retencjonowania i </w:t>
      </w:r>
      <w:r w:rsidR="00C810FF" w:rsidRPr="006405E0">
        <w:rPr>
          <w:sz w:val="22"/>
          <w:szCs w:val="22"/>
        </w:rPr>
        <w:t>oczyszczania wody deszczowej”</w:t>
      </w:r>
      <w:r w:rsidR="00013448" w:rsidRPr="006405E0">
        <w:rPr>
          <w:sz w:val="22"/>
          <w:szCs w:val="22"/>
        </w:rPr>
        <w:t>,</w:t>
      </w:r>
      <w:r w:rsidRPr="006405E0">
        <w:rPr>
          <w:sz w:val="22"/>
          <w:szCs w:val="22"/>
        </w:rPr>
        <w:t xml:space="preserve"> w </w:t>
      </w:r>
      <w:r w:rsidR="00867850" w:rsidRPr="006405E0">
        <w:rPr>
          <w:sz w:val="22"/>
          <w:szCs w:val="22"/>
        </w:rPr>
        <w:t>L</w:t>
      </w:r>
      <w:r w:rsidRPr="006405E0">
        <w:rPr>
          <w:sz w:val="22"/>
          <w:szCs w:val="22"/>
        </w:rPr>
        <w:t xml:space="preserve">okalizacji wskazanej </w:t>
      </w:r>
      <w:r w:rsidR="003C2C2B" w:rsidRPr="006405E0">
        <w:rPr>
          <w:sz w:val="22"/>
          <w:szCs w:val="22"/>
        </w:rPr>
        <w:t>przez Zamawiającego</w:t>
      </w:r>
      <w:r w:rsidR="0087521D" w:rsidRPr="006405E0">
        <w:rPr>
          <w:sz w:val="22"/>
          <w:szCs w:val="22"/>
        </w:rPr>
        <w:t>.</w:t>
      </w:r>
    </w:p>
    <w:p w14:paraId="69BF081B" w14:textId="4CF0B9F1" w:rsidR="0073130D" w:rsidRPr="006405E0" w:rsidRDefault="00FC20EE" w:rsidP="006405E0">
      <w:pPr>
        <w:spacing w:before="120" w:after="120"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>Dla Demonstratora</w:t>
      </w:r>
      <w:r w:rsidR="00013448" w:rsidRPr="006405E0">
        <w:rPr>
          <w:sz w:val="22"/>
          <w:szCs w:val="22"/>
        </w:rPr>
        <w:t xml:space="preserve"> A</w:t>
      </w:r>
      <w:r w:rsidRPr="006405E0">
        <w:rPr>
          <w:sz w:val="22"/>
          <w:szCs w:val="22"/>
        </w:rPr>
        <w:t xml:space="preserve"> </w:t>
      </w:r>
      <w:r w:rsidR="00C810FF" w:rsidRPr="006405E0">
        <w:rPr>
          <w:sz w:val="22"/>
          <w:szCs w:val="22"/>
        </w:rPr>
        <w:t>Systemu dla Budynku Jednorodzinnego oraz dla Demonstratora</w:t>
      </w:r>
      <w:r w:rsidR="00013448" w:rsidRPr="006405E0">
        <w:rPr>
          <w:sz w:val="22"/>
          <w:szCs w:val="22"/>
        </w:rPr>
        <w:t xml:space="preserve"> B</w:t>
      </w:r>
      <w:r w:rsidR="00C810FF" w:rsidRPr="006405E0">
        <w:rPr>
          <w:sz w:val="22"/>
          <w:szCs w:val="22"/>
        </w:rPr>
        <w:t xml:space="preserve"> Systemu dla Budynku Szkoły </w:t>
      </w:r>
      <w:r w:rsidRPr="006405E0">
        <w:rPr>
          <w:sz w:val="22"/>
          <w:szCs w:val="22"/>
        </w:rPr>
        <w:t>będzie przewidziana odrębna Nieruchomość Demonstracyjna</w:t>
      </w:r>
      <w:r w:rsidR="00D04C98" w:rsidRPr="006405E0">
        <w:rPr>
          <w:sz w:val="22"/>
          <w:szCs w:val="22"/>
        </w:rPr>
        <w:t>.</w:t>
      </w:r>
    </w:p>
    <w:p w14:paraId="39FFCE58" w14:textId="33518368" w:rsidR="003F7047" w:rsidRPr="006405E0" w:rsidRDefault="003F7047" w:rsidP="006405E0">
      <w:pPr>
        <w:pStyle w:val="Nagwek21"/>
        <w:spacing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>O</w:t>
      </w:r>
      <w:r w:rsidR="00833934" w:rsidRPr="006405E0">
        <w:rPr>
          <w:sz w:val="22"/>
          <w:szCs w:val="22"/>
        </w:rPr>
        <w:t>PIS MIEJSCA</w:t>
      </w:r>
      <w:r w:rsidR="001132FD" w:rsidRPr="006405E0">
        <w:rPr>
          <w:sz w:val="22"/>
          <w:szCs w:val="22"/>
        </w:rPr>
        <w:t xml:space="preserve"> BUDOWY Instalacji</w:t>
      </w:r>
      <w:r w:rsidR="003C2C2B" w:rsidRPr="006405E0">
        <w:rPr>
          <w:sz w:val="22"/>
          <w:szCs w:val="22"/>
        </w:rPr>
        <w:t xml:space="preserve"> DEMONSTRACYJNE</w:t>
      </w:r>
      <w:r w:rsidR="001132FD" w:rsidRPr="006405E0">
        <w:rPr>
          <w:sz w:val="22"/>
          <w:szCs w:val="22"/>
        </w:rPr>
        <w:t xml:space="preserve">j </w:t>
      </w:r>
    </w:p>
    <w:p w14:paraId="2CC6A2D2" w14:textId="4BC54DC2" w:rsidR="00565E48" w:rsidRPr="006405E0" w:rsidRDefault="002610FB" w:rsidP="006405E0">
      <w:pPr>
        <w:spacing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 xml:space="preserve">Każda </w:t>
      </w:r>
      <w:r w:rsidR="00405DE6" w:rsidRPr="006405E0">
        <w:rPr>
          <w:sz w:val="22"/>
          <w:szCs w:val="22"/>
        </w:rPr>
        <w:t>Nieruchomość Demonstracyjna będzie</w:t>
      </w:r>
      <w:r w:rsidR="00565E48" w:rsidRPr="006405E0">
        <w:rPr>
          <w:sz w:val="22"/>
          <w:szCs w:val="22"/>
        </w:rPr>
        <w:t>:</w:t>
      </w:r>
    </w:p>
    <w:p w14:paraId="2D4696A1" w14:textId="3597B652" w:rsidR="00DD51A9" w:rsidRPr="006405E0" w:rsidRDefault="00405DE6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006405E0">
        <w:rPr>
          <w:sz w:val="22"/>
          <w:szCs w:val="22"/>
        </w:rPr>
        <w:t xml:space="preserve">zlokalizowana </w:t>
      </w:r>
      <w:r w:rsidR="000740C1" w:rsidRPr="006405E0">
        <w:rPr>
          <w:sz w:val="22"/>
          <w:szCs w:val="22"/>
        </w:rPr>
        <w:t>w granicach Rzecz</w:t>
      </w:r>
      <w:r w:rsidR="008E2BC0" w:rsidRPr="006405E0">
        <w:rPr>
          <w:sz w:val="22"/>
          <w:szCs w:val="22"/>
        </w:rPr>
        <w:t>y</w:t>
      </w:r>
      <w:r w:rsidR="000740C1" w:rsidRPr="006405E0">
        <w:rPr>
          <w:sz w:val="22"/>
          <w:szCs w:val="22"/>
        </w:rPr>
        <w:t xml:space="preserve">pospolitej </w:t>
      </w:r>
      <w:r w:rsidR="007E1A65" w:rsidRPr="006405E0">
        <w:rPr>
          <w:sz w:val="22"/>
          <w:szCs w:val="22"/>
        </w:rPr>
        <w:t>Polskiej</w:t>
      </w:r>
      <w:r w:rsidRPr="006405E0">
        <w:rPr>
          <w:sz w:val="22"/>
          <w:szCs w:val="22"/>
        </w:rPr>
        <w:t>,</w:t>
      </w:r>
    </w:p>
    <w:p w14:paraId="7F7C32EF" w14:textId="47B03556" w:rsidR="00C764E5" w:rsidRPr="006405E0" w:rsidRDefault="00405DE6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006405E0">
        <w:rPr>
          <w:sz w:val="22"/>
          <w:szCs w:val="22"/>
        </w:rPr>
        <w:t>s</w:t>
      </w:r>
      <w:r w:rsidR="00C764E5" w:rsidRPr="006405E0">
        <w:rPr>
          <w:sz w:val="22"/>
          <w:szCs w:val="22"/>
        </w:rPr>
        <w:t>tanowi</w:t>
      </w:r>
      <w:r w:rsidRPr="006405E0">
        <w:rPr>
          <w:sz w:val="22"/>
          <w:szCs w:val="22"/>
        </w:rPr>
        <w:t>ć</w:t>
      </w:r>
      <w:r w:rsidR="00C764E5" w:rsidRPr="006405E0">
        <w:rPr>
          <w:sz w:val="22"/>
          <w:szCs w:val="22"/>
        </w:rPr>
        <w:t xml:space="preserve"> </w:t>
      </w:r>
      <w:r w:rsidR="00517A99" w:rsidRPr="006405E0">
        <w:rPr>
          <w:sz w:val="22"/>
          <w:szCs w:val="22"/>
        </w:rPr>
        <w:t>zabudowaną</w:t>
      </w:r>
      <w:r w:rsidR="00F908E8" w:rsidRPr="006405E0">
        <w:rPr>
          <w:sz w:val="22"/>
          <w:szCs w:val="22"/>
        </w:rPr>
        <w:t xml:space="preserve"> </w:t>
      </w:r>
      <w:r w:rsidR="00C764E5" w:rsidRPr="006405E0">
        <w:rPr>
          <w:sz w:val="22"/>
          <w:szCs w:val="22"/>
        </w:rPr>
        <w:t>działkę budowlaną w r</w:t>
      </w:r>
      <w:r w:rsidR="006405E0">
        <w:rPr>
          <w:sz w:val="22"/>
          <w:szCs w:val="22"/>
        </w:rPr>
        <w:t>ozumieniu ustawy o planowaniu i </w:t>
      </w:r>
      <w:r w:rsidR="00C764E5" w:rsidRPr="006405E0">
        <w:rPr>
          <w:sz w:val="22"/>
          <w:szCs w:val="22"/>
        </w:rPr>
        <w:t>zagospodarowaniu przestrzennym</w:t>
      </w:r>
      <w:r w:rsidRPr="006405E0">
        <w:rPr>
          <w:sz w:val="22"/>
          <w:szCs w:val="22"/>
        </w:rPr>
        <w:t>,</w:t>
      </w:r>
      <w:r w:rsidR="001132FD" w:rsidRPr="006405E0">
        <w:rPr>
          <w:sz w:val="22"/>
          <w:szCs w:val="22"/>
        </w:rPr>
        <w:t xml:space="preserve"> na które</w:t>
      </w:r>
      <w:r w:rsidR="000545DD" w:rsidRPr="006405E0">
        <w:rPr>
          <w:sz w:val="22"/>
          <w:szCs w:val="22"/>
        </w:rPr>
        <w:t>j będzie Budynek Jednorodzinny albo</w:t>
      </w:r>
      <w:r w:rsidR="00D07383" w:rsidRPr="006405E0">
        <w:rPr>
          <w:sz w:val="22"/>
          <w:szCs w:val="22"/>
        </w:rPr>
        <w:t xml:space="preserve"> </w:t>
      </w:r>
      <w:r w:rsidR="000545DD" w:rsidRPr="006405E0">
        <w:rPr>
          <w:sz w:val="22"/>
          <w:szCs w:val="22"/>
        </w:rPr>
        <w:t>Budynek Szkoły</w:t>
      </w:r>
      <w:r w:rsidR="00D07383" w:rsidRPr="006405E0">
        <w:rPr>
          <w:sz w:val="22"/>
          <w:szCs w:val="22"/>
        </w:rPr>
        <w:t>, o przeznaczeniu i parametrach zgodnych z wymaganiami konkursu.</w:t>
      </w:r>
      <w:r w:rsidR="001132FD" w:rsidRPr="006405E0">
        <w:rPr>
          <w:sz w:val="22"/>
          <w:szCs w:val="22"/>
        </w:rPr>
        <w:t xml:space="preserve"> </w:t>
      </w:r>
    </w:p>
    <w:p w14:paraId="3A2924FA" w14:textId="74E300FC" w:rsidR="00046845" w:rsidRPr="006405E0" w:rsidRDefault="000545DD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A6C039C">
        <w:rPr>
          <w:sz w:val="22"/>
          <w:szCs w:val="22"/>
        </w:rPr>
        <w:t>posiadała P</w:t>
      </w:r>
      <w:r w:rsidR="00D07383" w:rsidRPr="6A6C039C">
        <w:rPr>
          <w:sz w:val="22"/>
          <w:szCs w:val="22"/>
        </w:rPr>
        <w:t xml:space="preserve">owierzchnię </w:t>
      </w:r>
      <w:r w:rsidRPr="6A6C039C">
        <w:rPr>
          <w:sz w:val="22"/>
          <w:szCs w:val="22"/>
        </w:rPr>
        <w:t>Spływu</w:t>
      </w:r>
      <w:r w:rsidR="00D07383" w:rsidRPr="6A6C039C">
        <w:rPr>
          <w:sz w:val="22"/>
          <w:szCs w:val="22"/>
        </w:rPr>
        <w:t xml:space="preserve"> </w:t>
      </w:r>
      <w:r w:rsidR="004701B4" w:rsidRPr="6A6C039C">
        <w:rPr>
          <w:sz w:val="22"/>
          <w:szCs w:val="22"/>
        </w:rPr>
        <w:t>o polu powierzchni w rzucie</w:t>
      </w:r>
      <w:r w:rsidR="00D07383" w:rsidRPr="6A6C039C">
        <w:rPr>
          <w:sz w:val="22"/>
          <w:szCs w:val="22"/>
        </w:rPr>
        <w:t xml:space="preserve"> </w:t>
      </w:r>
      <w:r w:rsidRPr="6A6C039C">
        <w:rPr>
          <w:sz w:val="22"/>
          <w:szCs w:val="22"/>
        </w:rPr>
        <w:t xml:space="preserve">od </w:t>
      </w:r>
      <w:r w:rsidR="00DF40EC" w:rsidRPr="64BC9B21">
        <w:rPr>
          <w:sz w:val="22"/>
          <w:szCs w:val="22"/>
        </w:rPr>
        <w:t xml:space="preserve">120 </w:t>
      </w:r>
      <w:r w:rsidRPr="6A6C039C">
        <w:rPr>
          <w:sz w:val="22"/>
          <w:szCs w:val="22"/>
        </w:rPr>
        <w:t xml:space="preserve">do </w:t>
      </w:r>
      <w:r w:rsidR="00DF40EC" w:rsidRPr="64BC9B21">
        <w:rPr>
          <w:sz w:val="22"/>
          <w:szCs w:val="22"/>
        </w:rPr>
        <w:t xml:space="preserve">160 </w:t>
      </w:r>
      <w:r w:rsidR="004701B4" w:rsidRPr="6A6C039C">
        <w:rPr>
          <w:sz w:val="22"/>
          <w:szCs w:val="22"/>
        </w:rPr>
        <w:t>m2</w:t>
      </w:r>
      <w:r w:rsidR="00D07383" w:rsidRPr="6A6C039C">
        <w:rPr>
          <w:sz w:val="22"/>
          <w:szCs w:val="22"/>
        </w:rPr>
        <w:t xml:space="preserve"> dla </w:t>
      </w:r>
      <w:r w:rsidRPr="6A6C039C">
        <w:rPr>
          <w:sz w:val="22"/>
          <w:szCs w:val="22"/>
        </w:rPr>
        <w:t>B</w:t>
      </w:r>
      <w:r w:rsidR="00D07383" w:rsidRPr="6A6C039C">
        <w:rPr>
          <w:sz w:val="22"/>
          <w:szCs w:val="22"/>
        </w:rPr>
        <w:t xml:space="preserve">udynku </w:t>
      </w:r>
      <w:r w:rsidRPr="6A6C039C">
        <w:rPr>
          <w:sz w:val="22"/>
          <w:szCs w:val="22"/>
        </w:rPr>
        <w:t>J</w:t>
      </w:r>
      <w:r w:rsidR="00D07383" w:rsidRPr="6A6C039C">
        <w:rPr>
          <w:sz w:val="22"/>
          <w:szCs w:val="22"/>
        </w:rPr>
        <w:t>ednorodzinnego</w:t>
      </w:r>
      <w:r w:rsidR="004701B4" w:rsidRPr="6A6C039C">
        <w:rPr>
          <w:sz w:val="22"/>
          <w:szCs w:val="22"/>
        </w:rPr>
        <w:t xml:space="preserve"> oraz </w:t>
      </w:r>
      <w:r w:rsidRPr="6A6C039C">
        <w:rPr>
          <w:sz w:val="22"/>
          <w:szCs w:val="22"/>
        </w:rPr>
        <w:t xml:space="preserve">Powierzchnię Spływu o polu powierzchni w rzucie </w:t>
      </w:r>
      <w:r w:rsidR="004701B4" w:rsidRPr="6A6C039C">
        <w:rPr>
          <w:sz w:val="22"/>
          <w:szCs w:val="22"/>
        </w:rPr>
        <w:t xml:space="preserve">od </w:t>
      </w:r>
      <w:r w:rsidRPr="6A6C039C">
        <w:rPr>
          <w:sz w:val="22"/>
          <w:szCs w:val="22"/>
        </w:rPr>
        <w:t>1000 do 14</w:t>
      </w:r>
      <w:r w:rsidR="004701B4" w:rsidRPr="6A6C039C">
        <w:rPr>
          <w:sz w:val="22"/>
          <w:szCs w:val="22"/>
        </w:rPr>
        <w:t>00 m2</w:t>
      </w:r>
      <w:r w:rsidR="009E507B" w:rsidRPr="6A6C039C">
        <w:rPr>
          <w:sz w:val="22"/>
          <w:szCs w:val="22"/>
        </w:rPr>
        <w:t xml:space="preserve"> dla Budynku Szkoły</w:t>
      </w:r>
      <w:r w:rsidR="004701B4" w:rsidRPr="6A6C039C">
        <w:rPr>
          <w:sz w:val="22"/>
          <w:szCs w:val="22"/>
        </w:rPr>
        <w:t xml:space="preserve">. </w:t>
      </w:r>
      <w:r w:rsidR="00FB39CF" w:rsidRPr="6A6C039C">
        <w:rPr>
          <w:sz w:val="22"/>
          <w:szCs w:val="22"/>
        </w:rPr>
        <w:t>Liczba Użytkowników Budynku Jednorodzinnego może się wahać od 2 do 6 osób. Liczba Użytkowników Szkoły może się wahać od 2</w:t>
      </w:r>
      <w:r w:rsidR="198CB0EB" w:rsidRPr="6A6C039C">
        <w:rPr>
          <w:sz w:val="22"/>
          <w:szCs w:val="22"/>
        </w:rPr>
        <w:t>0</w:t>
      </w:r>
      <w:r w:rsidR="00FB39CF" w:rsidRPr="6A6C039C">
        <w:rPr>
          <w:sz w:val="22"/>
          <w:szCs w:val="22"/>
        </w:rPr>
        <w:t xml:space="preserve">0 do </w:t>
      </w:r>
      <w:r w:rsidR="00DF40EC" w:rsidRPr="64BC9B21">
        <w:rPr>
          <w:sz w:val="22"/>
          <w:szCs w:val="22"/>
        </w:rPr>
        <w:t>3</w:t>
      </w:r>
      <w:r w:rsidR="270FF1C9" w:rsidRPr="64BC9B21">
        <w:rPr>
          <w:sz w:val="22"/>
          <w:szCs w:val="22"/>
        </w:rPr>
        <w:t>0</w:t>
      </w:r>
      <w:r w:rsidR="00FB39CF" w:rsidRPr="6A6C039C">
        <w:rPr>
          <w:sz w:val="22"/>
          <w:szCs w:val="22"/>
        </w:rPr>
        <w:t xml:space="preserve">0 Użytkowników. </w:t>
      </w:r>
    </w:p>
    <w:p w14:paraId="2A5CB2D1" w14:textId="33BB0C50" w:rsidR="0312DC77" w:rsidRDefault="0312DC77" w:rsidP="6A6C039C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rFonts w:eastAsiaTheme="minorEastAsia"/>
          <w:szCs w:val="20"/>
        </w:rPr>
      </w:pPr>
      <w:r w:rsidRPr="7E0798C9">
        <w:rPr>
          <w:sz w:val="22"/>
          <w:szCs w:val="22"/>
        </w:rPr>
        <w:t xml:space="preserve">Budynek jednorodzinny będzie posiadać około: </w:t>
      </w:r>
    </w:p>
    <w:p w14:paraId="258BD025" w14:textId="438C3A42" w:rsidR="532DE7C9" w:rsidRDefault="532DE7C9" w:rsidP="7E0798C9">
      <w:pPr>
        <w:pStyle w:val="Akapitzlist"/>
        <w:numPr>
          <w:ilvl w:val="1"/>
          <w:numId w:val="38"/>
        </w:numPr>
        <w:spacing w:line="259" w:lineRule="auto"/>
        <w:rPr>
          <w:szCs w:val="20"/>
        </w:rPr>
      </w:pPr>
      <w:r>
        <w:t>jedna kuchnia; a w jej skład wchodzi</w:t>
      </w:r>
      <w:r w:rsidR="7DCB9D18">
        <w:t xml:space="preserve"> </w:t>
      </w:r>
      <w:r>
        <w:t xml:space="preserve">1 kran + zlewozmywak w kuchni; 1 zmywarka; </w:t>
      </w:r>
    </w:p>
    <w:p w14:paraId="4B6CBCF3" w14:textId="057F0FF0" w:rsidR="532DE7C9" w:rsidRDefault="532DE7C9" w:rsidP="6A6C039C">
      <w:pPr>
        <w:pStyle w:val="Akapitzlist"/>
        <w:numPr>
          <w:ilvl w:val="1"/>
          <w:numId w:val="38"/>
        </w:numPr>
        <w:spacing w:line="259" w:lineRule="auto"/>
        <w:rPr>
          <w:szCs w:val="20"/>
        </w:rPr>
      </w:pPr>
      <w:r>
        <w:t xml:space="preserve"> dwie łazienki; a w niej łącznie 3 umywalki, 2 WC, 1 prysznic, oraz wanna z prysznicem, </w:t>
      </w:r>
    </w:p>
    <w:p w14:paraId="00AB1F94" w14:textId="5158B145" w:rsidR="532DE7C9" w:rsidRDefault="532DE7C9" w:rsidP="7E0798C9">
      <w:pPr>
        <w:pStyle w:val="Akapitzlist"/>
        <w:numPr>
          <w:ilvl w:val="1"/>
          <w:numId w:val="38"/>
        </w:numPr>
        <w:rPr>
          <w:rFonts w:eastAsiaTheme="minorEastAsia"/>
          <w:szCs w:val="20"/>
        </w:rPr>
      </w:pPr>
      <w:r>
        <w:t xml:space="preserve">jedno wyprowadzenie wody na zewnątrz budynku do podlewania ogrodu; </w:t>
      </w:r>
    </w:p>
    <w:p w14:paraId="0AB94D11" w14:textId="329EC96B" w:rsidR="532DE7C9" w:rsidRDefault="532DE7C9" w:rsidP="7E0798C9">
      <w:pPr>
        <w:pStyle w:val="Akapitzlist"/>
        <w:numPr>
          <w:ilvl w:val="1"/>
          <w:numId w:val="38"/>
        </w:numPr>
        <w:rPr>
          <w:rFonts w:eastAsiaTheme="minorEastAsia"/>
          <w:szCs w:val="20"/>
        </w:rPr>
      </w:pPr>
      <w:r>
        <w:t>parter + piętro, 2 piony sanitarne oraz pion kuchenny; instalację prowadzoną pod posadzkowo na parterze, natynkowo na piętrze</w:t>
      </w:r>
    </w:p>
    <w:p w14:paraId="283F985E" w14:textId="25031070" w:rsidR="7DB4AA56" w:rsidRDefault="7DB4AA56" w:rsidP="6A6C039C">
      <w:pPr>
        <w:rPr>
          <w:szCs w:val="20"/>
        </w:rPr>
      </w:pPr>
      <w:r w:rsidRPr="7E0798C9">
        <w:rPr>
          <w:szCs w:val="20"/>
        </w:rPr>
        <w:t xml:space="preserve">    5. Budynek szkoły będzie posiadać około: </w:t>
      </w:r>
    </w:p>
    <w:p w14:paraId="79DD4541" w14:textId="00419AE8" w:rsidR="7DB4AA56" w:rsidRDefault="7DB4AA56" w:rsidP="7E0798C9">
      <w:pPr>
        <w:pStyle w:val="Akapitzlist"/>
        <w:numPr>
          <w:ilvl w:val="1"/>
          <w:numId w:val="1"/>
        </w:numPr>
        <w:rPr>
          <w:del w:id="1" w:author="Autor"/>
          <w:rFonts w:eastAsiaTheme="minorEastAsia"/>
          <w:szCs w:val="20"/>
        </w:rPr>
      </w:pPr>
      <w:del w:id="2" w:author="Autor">
        <w:r w:rsidRPr="1B4214F5" w:rsidDel="7DB4AA56">
          <w:rPr>
            <w:szCs w:val="20"/>
          </w:rPr>
          <w:delText>jeden węzeł kuchenny, a w jego skład wchodzi 2 krany + zlewozmywak w kuchni; 2 zmywarki;</w:delText>
        </w:r>
      </w:del>
    </w:p>
    <w:p w14:paraId="173805C3" w14:textId="335EFA9C" w:rsidR="7DB4AA56" w:rsidRDefault="7DB4AA56" w:rsidP="7E0798C9">
      <w:pPr>
        <w:pStyle w:val="Akapitzlist"/>
        <w:numPr>
          <w:ilvl w:val="1"/>
          <w:numId w:val="1"/>
        </w:numPr>
        <w:rPr>
          <w:ins w:id="3" w:author="Autor"/>
          <w:szCs w:val="20"/>
        </w:rPr>
      </w:pPr>
      <w:del w:id="4" w:author="Autor">
        <w:r w:rsidRPr="1B4214F5" w:rsidDel="7DB4AA56">
          <w:rPr>
            <w:szCs w:val="20"/>
          </w:rPr>
          <w:delText xml:space="preserve"> </w:delText>
        </w:r>
      </w:del>
      <w:r w:rsidRPr="1B4214F5">
        <w:rPr>
          <w:szCs w:val="20"/>
        </w:rPr>
        <w:t>cztery łazienki; a w ni</w:t>
      </w:r>
      <w:del w:id="5" w:author="Autor">
        <w:r w:rsidRPr="1B4214F5" w:rsidDel="7DB4AA56">
          <w:rPr>
            <w:szCs w:val="20"/>
          </w:rPr>
          <w:delText>e</w:delText>
        </w:r>
      </w:del>
      <w:r w:rsidRPr="1B4214F5">
        <w:rPr>
          <w:szCs w:val="20"/>
        </w:rPr>
        <w:t xml:space="preserve">ch 15 umywalek, 12 WC, 5 pisuarów, 4 prysznice, </w:t>
      </w:r>
    </w:p>
    <w:p w14:paraId="304D49A4" w14:textId="29540123" w:rsidR="7DB4AA56" w:rsidRDefault="7DB4AA56" w:rsidP="7E0798C9">
      <w:pPr>
        <w:pStyle w:val="Akapitzlist"/>
        <w:numPr>
          <w:ilvl w:val="1"/>
          <w:numId w:val="1"/>
        </w:numPr>
        <w:rPr>
          <w:szCs w:val="20"/>
        </w:rPr>
      </w:pPr>
      <w:r w:rsidRPr="1B4214F5">
        <w:rPr>
          <w:szCs w:val="20"/>
        </w:rPr>
        <w:t>4 źródełka</w:t>
      </w:r>
      <w:ins w:id="6" w:author="Autor">
        <w:r w:rsidR="423099BC" w:rsidRPr="1B4214F5">
          <w:rPr>
            <w:szCs w:val="20"/>
          </w:rPr>
          <w:t>/poidełka,</w:t>
        </w:r>
      </w:ins>
      <w:r w:rsidRPr="1B4214F5">
        <w:rPr>
          <w:szCs w:val="20"/>
        </w:rPr>
        <w:t xml:space="preserve"> do spożycia wody</w:t>
      </w:r>
      <w:ins w:id="7" w:author="Autor">
        <w:r w:rsidR="3947AD69" w:rsidRPr="1B4214F5">
          <w:rPr>
            <w:szCs w:val="20"/>
          </w:rPr>
          <w:t>,</w:t>
        </w:r>
      </w:ins>
      <w:r w:rsidRPr="1B4214F5">
        <w:rPr>
          <w:szCs w:val="20"/>
        </w:rPr>
        <w:t xml:space="preserve">  </w:t>
      </w:r>
    </w:p>
    <w:p w14:paraId="3F54D557" w14:textId="2BB4D677" w:rsidR="7DB4AA56" w:rsidRDefault="7DB4AA56" w:rsidP="7E0798C9">
      <w:pPr>
        <w:pStyle w:val="Akapitzlist"/>
        <w:numPr>
          <w:ilvl w:val="1"/>
          <w:numId w:val="1"/>
        </w:numPr>
        <w:rPr>
          <w:szCs w:val="20"/>
        </w:rPr>
      </w:pPr>
      <w:r w:rsidRPr="1B4214F5">
        <w:rPr>
          <w:szCs w:val="20"/>
        </w:rPr>
        <w:t xml:space="preserve">jedno wyprowadzenie wody na zewnątrz budynku do podlewania ogrodu; </w:t>
      </w:r>
    </w:p>
    <w:p w14:paraId="21EF873A" w14:textId="1383D442" w:rsidR="7DB4AA56" w:rsidRDefault="7DB4AA56" w:rsidP="7E0798C9">
      <w:pPr>
        <w:pStyle w:val="Akapitzlist"/>
        <w:numPr>
          <w:ilvl w:val="1"/>
          <w:numId w:val="1"/>
        </w:numPr>
        <w:rPr>
          <w:szCs w:val="20"/>
        </w:rPr>
      </w:pPr>
      <w:r w:rsidRPr="1B4214F5">
        <w:rPr>
          <w:szCs w:val="20"/>
        </w:rPr>
        <w:t>parter + piętro , 4 piony sanitarne; instalacja prowadzona pod posadzkowo na parterze, natynkowo na piętrze</w:t>
      </w:r>
    </w:p>
    <w:p w14:paraId="60574A15" w14:textId="2D3CD339" w:rsidR="47328D9E" w:rsidRDefault="47328D9E" w:rsidP="7E0798C9">
      <w:pPr>
        <w:ind w:left="720"/>
        <w:rPr>
          <w:szCs w:val="20"/>
        </w:rPr>
      </w:pPr>
      <w:r w:rsidRPr="7E0798C9">
        <w:rPr>
          <w:szCs w:val="20"/>
        </w:rPr>
        <w:t>Przy tym wyposażenie i jego liczba będą zgodne z przepisami obowiązującymi dla budynków oświatowych.</w:t>
      </w:r>
    </w:p>
    <w:p w14:paraId="4DF94D20" w14:textId="00E54F14" w:rsidR="6F2E6AC1" w:rsidRDefault="6F2E6AC1" w:rsidP="64BC9B21">
      <w:pPr>
        <w:ind w:left="720"/>
        <w:rPr>
          <w:szCs w:val="20"/>
        </w:rPr>
      </w:pPr>
      <w:r w:rsidRPr="0A1A57B8">
        <w:rPr>
          <w:szCs w:val="20"/>
        </w:rPr>
        <w:t xml:space="preserve">Zamawiający zaznacza, że Wykonawca powinien zapewnić dopływ wody W1 do </w:t>
      </w:r>
      <w:del w:id="8" w:author="Autor">
        <w:r w:rsidRPr="0A1A57B8" w:rsidDel="6F2E6AC1">
          <w:rPr>
            <w:szCs w:val="20"/>
          </w:rPr>
          <w:delText>co czwartej umywalki znajdującej się w łazience</w:delText>
        </w:r>
      </w:del>
      <w:ins w:id="9" w:author="Autor">
        <w:r w:rsidR="06B7E330" w:rsidRPr="0A1A57B8">
          <w:rPr>
            <w:szCs w:val="20"/>
          </w:rPr>
          <w:t>źródełek/poidełek</w:t>
        </w:r>
      </w:ins>
      <w:r w:rsidR="69D038A1" w:rsidRPr="0A1A57B8">
        <w:rPr>
          <w:szCs w:val="20"/>
        </w:rPr>
        <w:t xml:space="preserve">, </w:t>
      </w:r>
      <w:del w:id="10" w:author="Autor">
        <w:r w:rsidRPr="0A1A57B8" w:rsidDel="6F2E6AC1">
          <w:rPr>
            <w:szCs w:val="20"/>
          </w:rPr>
          <w:delText xml:space="preserve"> </w:delText>
        </w:r>
      </w:del>
      <w:r w:rsidRPr="0A1A57B8">
        <w:rPr>
          <w:szCs w:val="20"/>
        </w:rPr>
        <w:t>oraz do umywalek znajdujący</w:t>
      </w:r>
      <w:ins w:id="11" w:author="Autor">
        <w:r w:rsidR="3992A0EA" w:rsidRPr="0A1A57B8">
          <w:rPr>
            <w:szCs w:val="20"/>
          </w:rPr>
          <w:t>ch</w:t>
        </w:r>
      </w:ins>
      <w:r w:rsidRPr="0A1A57B8">
        <w:rPr>
          <w:szCs w:val="20"/>
        </w:rPr>
        <w:t xml:space="preserve"> się w klasach. Do pozostałych umywalek zostanie doprowadzona woda W2. </w:t>
      </w:r>
    </w:p>
    <w:p w14:paraId="5610F258" w14:textId="47D70A79" w:rsidR="6A6C039C" w:rsidRDefault="6A6C039C" w:rsidP="6A6C039C">
      <w:pPr>
        <w:rPr>
          <w:szCs w:val="20"/>
        </w:rPr>
      </w:pPr>
    </w:p>
    <w:p w14:paraId="71FA8763" w14:textId="0503CA38" w:rsidR="002610FB" w:rsidRPr="006405E0" w:rsidRDefault="00510CEF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>modernizowana przez Wykonawcę w  trakcie montażu Systemu, tak aby była wykonana</w:t>
      </w:r>
      <w:r w:rsidR="000545DD" w:rsidRPr="7E0798C9">
        <w:rPr>
          <w:sz w:val="22"/>
          <w:szCs w:val="22"/>
        </w:rPr>
        <w:t>:</w:t>
      </w:r>
    </w:p>
    <w:p w14:paraId="116CA1AE" w14:textId="563D175F" w:rsidR="002610FB" w:rsidRPr="006405E0" w:rsidRDefault="002610FB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del w:id="12" w:author="Autor"/>
          <w:sz w:val="22"/>
          <w:szCs w:val="22"/>
        </w:rPr>
      </w:pPr>
      <w:del w:id="13" w:author="Autor">
        <w:r w:rsidRPr="03358DC5" w:rsidDel="002610FB">
          <w:rPr>
            <w:sz w:val="22"/>
            <w:szCs w:val="22"/>
          </w:rPr>
          <w:delText>rozdzielna instalacja</w:delText>
        </w:r>
        <w:r w:rsidRPr="03358DC5" w:rsidDel="007443BA">
          <w:rPr>
            <w:sz w:val="22"/>
            <w:szCs w:val="22"/>
          </w:rPr>
          <w:delText xml:space="preserve"> kanalizacji ścieków </w:delText>
        </w:r>
        <w:r w:rsidRPr="03358DC5" w:rsidDel="000545DD">
          <w:rPr>
            <w:sz w:val="22"/>
            <w:szCs w:val="22"/>
          </w:rPr>
          <w:delText xml:space="preserve">K1 z </w:delText>
        </w:r>
        <w:r w:rsidRPr="03358DC5" w:rsidDel="002610FB">
          <w:rPr>
            <w:sz w:val="22"/>
            <w:szCs w:val="22"/>
          </w:rPr>
          <w:delText>mycia</w:delText>
        </w:r>
        <w:r w:rsidRPr="03358DC5" w:rsidDel="000545DD">
          <w:rPr>
            <w:sz w:val="22"/>
            <w:szCs w:val="22"/>
          </w:rPr>
          <w:delText>, prania i sprzątania</w:delText>
        </w:r>
        <w:r w:rsidRPr="03358DC5" w:rsidDel="002610FB">
          <w:rPr>
            <w:sz w:val="22"/>
            <w:szCs w:val="22"/>
          </w:rPr>
          <w:delText>,</w:delText>
        </w:r>
        <w:r w:rsidRPr="03358DC5" w:rsidDel="007443BA">
          <w:rPr>
            <w:sz w:val="22"/>
            <w:szCs w:val="22"/>
          </w:rPr>
          <w:delText xml:space="preserve"> </w:delText>
        </w:r>
      </w:del>
    </w:p>
    <w:p w14:paraId="263D976E" w14:textId="25B4D50B" w:rsidR="002610FB" w:rsidRPr="006405E0" w:rsidRDefault="002610FB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del w:id="14" w:author="Autor"/>
          <w:sz w:val="22"/>
          <w:szCs w:val="22"/>
        </w:rPr>
      </w:pPr>
      <w:del w:id="15" w:author="Autor">
        <w:r w:rsidRPr="03358DC5" w:rsidDel="002610FB">
          <w:rPr>
            <w:sz w:val="22"/>
            <w:szCs w:val="22"/>
          </w:rPr>
          <w:lastRenderedPageBreak/>
          <w:delText xml:space="preserve">rozdzielna instalacja </w:delText>
        </w:r>
        <w:r w:rsidRPr="03358DC5" w:rsidDel="007443BA">
          <w:rPr>
            <w:sz w:val="22"/>
            <w:szCs w:val="22"/>
          </w:rPr>
          <w:delText>ka</w:delText>
        </w:r>
        <w:r w:rsidRPr="03358DC5" w:rsidDel="002610FB">
          <w:rPr>
            <w:sz w:val="22"/>
            <w:szCs w:val="22"/>
          </w:rPr>
          <w:delText>nalizacja</w:delText>
        </w:r>
        <w:r w:rsidRPr="03358DC5" w:rsidDel="000545DD">
          <w:rPr>
            <w:sz w:val="22"/>
            <w:szCs w:val="22"/>
          </w:rPr>
          <w:delText xml:space="preserve"> ścieków K2 z</w:delText>
        </w:r>
        <w:r w:rsidRPr="03358DC5" w:rsidDel="002610FB">
          <w:rPr>
            <w:sz w:val="22"/>
            <w:szCs w:val="22"/>
          </w:rPr>
          <w:delText>e spłukiwania</w:delText>
        </w:r>
        <w:r w:rsidRPr="03358DC5" w:rsidDel="000545DD">
          <w:rPr>
            <w:sz w:val="22"/>
            <w:szCs w:val="22"/>
          </w:rPr>
          <w:delText xml:space="preserve"> WC, </w:delText>
        </w:r>
      </w:del>
    </w:p>
    <w:p w14:paraId="2EF8CD63" w14:textId="3CE9F717" w:rsidR="002610FB" w:rsidRPr="006405E0" w:rsidRDefault="000545DD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03358DC5">
        <w:rPr>
          <w:sz w:val="22"/>
          <w:szCs w:val="22"/>
        </w:rPr>
        <w:t>r</w:t>
      </w:r>
      <w:r w:rsidR="00A77CC1" w:rsidRPr="03358DC5">
        <w:rPr>
          <w:sz w:val="22"/>
          <w:szCs w:val="22"/>
        </w:rPr>
        <w:t>ozdzieln</w:t>
      </w:r>
      <w:r w:rsidR="007443BA" w:rsidRPr="03358DC5">
        <w:rPr>
          <w:sz w:val="22"/>
          <w:szCs w:val="22"/>
        </w:rPr>
        <w:t>a</w:t>
      </w:r>
      <w:r w:rsidRPr="03358DC5">
        <w:rPr>
          <w:sz w:val="22"/>
          <w:szCs w:val="22"/>
        </w:rPr>
        <w:t xml:space="preserve"> instalacja</w:t>
      </w:r>
      <w:r w:rsidR="00A77CC1" w:rsidRPr="03358DC5">
        <w:rPr>
          <w:sz w:val="22"/>
          <w:szCs w:val="22"/>
        </w:rPr>
        <w:t xml:space="preserve"> wody </w:t>
      </w:r>
      <w:r w:rsidRPr="03358DC5">
        <w:rPr>
          <w:sz w:val="22"/>
          <w:szCs w:val="22"/>
        </w:rPr>
        <w:t>W</w:t>
      </w:r>
      <w:r w:rsidR="002610FB" w:rsidRPr="03358DC5">
        <w:rPr>
          <w:sz w:val="22"/>
          <w:szCs w:val="22"/>
        </w:rPr>
        <w:t>1</w:t>
      </w:r>
      <w:r w:rsidRPr="03358DC5">
        <w:rPr>
          <w:sz w:val="22"/>
          <w:szCs w:val="22"/>
        </w:rPr>
        <w:t xml:space="preserve"> </w:t>
      </w:r>
      <w:r w:rsidR="007443BA" w:rsidRPr="03358DC5">
        <w:rPr>
          <w:sz w:val="22"/>
          <w:szCs w:val="22"/>
        </w:rPr>
        <w:t xml:space="preserve">do </w:t>
      </w:r>
      <w:r w:rsidR="002610FB" w:rsidRPr="03358DC5">
        <w:rPr>
          <w:sz w:val="22"/>
          <w:szCs w:val="22"/>
        </w:rPr>
        <w:t>spożycia</w:t>
      </w:r>
      <w:r w:rsidR="00A77CC1" w:rsidRPr="03358DC5">
        <w:rPr>
          <w:sz w:val="22"/>
          <w:szCs w:val="22"/>
        </w:rPr>
        <w:t>,</w:t>
      </w:r>
    </w:p>
    <w:p w14:paraId="54619D47" w14:textId="319030E0" w:rsidR="002610FB" w:rsidRPr="006405E0" w:rsidRDefault="002610FB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03358DC5">
        <w:rPr>
          <w:sz w:val="22"/>
          <w:szCs w:val="22"/>
        </w:rPr>
        <w:t>rozdzielna instalacja</w:t>
      </w:r>
      <w:r w:rsidR="00A77CC1" w:rsidRPr="03358DC5">
        <w:rPr>
          <w:sz w:val="22"/>
          <w:szCs w:val="22"/>
        </w:rPr>
        <w:t xml:space="preserve"> wody </w:t>
      </w:r>
      <w:r w:rsidRPr="03358DC5">
        <w:rPr>
          <w:sz w:val="22"/>
          <w:szCs w:val="22"/>
        </w:rPr>
        <w:t xml:space="preserve">W2 </w:t>
      </w:r>
      <w:r w:rsidR="007443BA" w:rsidRPr="03358DC5">
        <w:rPr>
          <w:sz w:val="22"/>
          <w:szCs w:val="22"/>
        </w:rPr>
        <w:t xml:space="preserve">do </w:t>
      </w:r>
      <w:r w:rsidRPr="03358DC5">
        <w:rPr>
          <w:sz w:val="22"/>
          <w:szCs w:val="22"/>
        </w:rPr>
        <w:t>mycia, prania, sprzątania,</w:t>
      </w:r>
    </w:p>
    <w:p w14:paraId="1E1DBF6B" w14:textId="75DA2E42" w:rsidR="002610FB" w:rsidRPr="006405E0" w:rsidRDefault="002610FB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03358DC5">
        <w:rPr>
          <w:sz w:val="22"/>
          <w:szCs w:val="22"/>
        </w:rPr>
        <w:t>rozdzielna instalacja</w:t>
      </w:r>
      <w:r w:rsidR="00A77CC1" w:rsidRPr="03358DC5">
        <w:rPr>
          <w:sz w:val="22"/>
          <w:szCs w:val="22"/>
        </w:rPr>
        <w:t xml:space="preserve"> </w:t>
      </w:r>
      <w:r w:rsidRPr="03358DC5">
        <w:rPr>
          <w:sz w:val="22"/>
          <w:szCs w:val="22"/>
        </w:rPr>
        <w:t xml:space="preserve">wody W3 </w:t>
      </w:r>
      <w:r w:rsidR="007443BA" w:rsidRPr="03358DC5">
        <w:rPr>
          <w:sz w:val="22"/>
          <w:szCs w:val="22"/>
        </w:rPr>
        <w:t>do spłukiwania WC</w:t>
      </w:r>
      <w:r w:rsidRPr="03358DC5">
        <w:rPr>
          <w:sz w:val="22"/>
          <w:szCs w:val="22"/>
        </w:rPr>
        <w:t>.</w:t>
      </w:r>
      <w:r w:rsidR="00510CEF" w:rsidRPr="03358DC5">
        <w:rPr>
          <w:sz w:val="22"/>
          <w:szCs w:val="22"/>
        </w:rPr>
        <w:t xml:space="preserve"> </w:t>
      </w:r>
    </w:p>
    <w:p w14:paraId="10D569CB" w14:textId="78E00965" w:rsidR="37B90547" w:rsidRPr="006405E0" w:rsidRDefault="00405DE6" w:rsidP="6A6C039C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rFonts w:eastAsiaTheme="minorEastAsia"/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37B90547" w:rsidRPr="7E0798C9">
        <w:rPr>
          <w:sz w:val="22"/>
          <w:szCs w:val="22"/>
        </w:rPr>
        <w:t xml:space="preserve">pole powierzchni </w:t>
      </w:r>
      <w:r w:rsidR="001132FD" w:rsidRPr="7E0798C9">
        <w:rPr>
          <w:sz w:val="22"/>
          <w:szCs w:val="22"/>
        </w:rPr>
        <w:t xml:space="preserve">dla wbudowania/zainstalowania </w:t>
      </w:r>
      <w:r w:rsidR="002610FB" w:rsidRPr="7E0798C9">
        <w:rPr>
          <w:sz w:val="22"/>
          <w:szCs w:val="22"/>
        </w:rPr>
        <w:t>Systemu</w:t>
      </w:r>
      <w:r w:rsidR="001132FD" w:rsidRPr="7E0798C9">
        <w:rPr>
          <w:sz w:val="22"/>
          <w:szCs w:val="22"/>
        </w:rPr>
        <w:t xml:space="preserve"> </w:t>
      </w:r>
      <w:r w:rsidR="00944EB1" w:rsidRPr="7E0798C9">
        <w:rPr>
          <w:sz w:val="22"/>
          <w:szCs w:val="22"/>
        </w:rPr>
        <w:t xml:space="preserve">Budynku Jednorodzinnego </w:t>
      </w:r>
      <w:r w:rsidR="37B90547" w:rsidRPr="7E0798C9">
        <w:rPr>
          <w:sz w:val="22"/>
          <w:szCs w:val="22"/>
        </w:rPr>
        <w:t>co najmniej</w:t>
      </w:r>
      <w:r w:rsidR="00C764E5" w:rsidRPr="7E0798C9">
        <w:rPr>
          <w:sz w:val="22"/>
          <w:szCs w:val="22"/>
        </w:rPr>
        <w:t xml:space="preserve"> </w:t>
      </w:r>
      <w:r w:rsidR="00944EB1" w:rsidRPr="7E0798C9">
        <w:rPr>
          <w:sz w:val="22"/>
          <w:szCs w:val="22"/>
        </w:rPr>
        <w:t>2</w:t>
      </w:r>
      <w:r w:rsidR="001132FD" w:rsidRPr="7E0798C9">
        <w:rPr>
          <w:sz w:val="22"/>
          <w:szCs w:val="22"/>
        </w:rPr>
        <w:t>00</w:t>
      </w:r>
      <w:r w:rsidR="37B90547" w:rsidRPr="7E0798C9">
        <w:rPr>
          <w:sz w:val="22"/>
          <w:szCs w:val="22"/>
        </w:rPr>
        <w:t xml:space="preserve"> m</w:t>
      </w:r>
      <w:r w:rsidR="37B90547" w:rsidRPr="7E0798C9">
        <w:rPr>
          <w:sz w:val="22"/>
          <w:szCs w:val="22"/>
          <w:vertAlign w:val="superscript"/>
        </w:rPr>
        <w:t>2</w:t>
      </w:r>
      <w:r w:rsidR="37B90547" w:rsidRPr="7E0798C9">
        <w:rPr>
          <w:sz w:val="22"/>
          <w:szCs w:val="22"/>
        </w:rPr>
        <w:t xml:space="preserve"> </w:t>
      </w:r>
      <w:r w:rsidR="001132FD" w:rsidRPr="7E0798C9">
        <w:rPr>
          <w:sz w:val="22"/>
          <w:szCs w:val="22"/>
        </w:rPr>
        <w:t xml:space="preserve"> (</w:t>
      </w:r>
      <w:r w:rsidR="00944EB1" w:rsidRPr="7E0798C9">
        <w:rPr>
          <w:sz w:val="22"/>
          <w:szCs w:val="22"/>
        </w:rPr>
        <w:t>2</w:t>
      </w:r>
      <w:r w:rsidR="001132FD" w:rsidRPr="7E0798C9">
        <w:rPr>
          <w:sz w:val="22"/>
          <w:szCs w:val="22"/>
        </w:rPr>
        <w:t xml:space="preserve">0 metrów na </w:t>
      </w:r>
      <w:r w:rsidR="00944EB1" w:rsidRPr="7E0798C9">
        <w:rPr>
          <w:sz w:val="22"/>
          <w:szCs w:val="22"/>
        </w:rPr>
        <w:t>1</w:t>
      </w:r>
      <w:r w:rsidR="001132FD" w:rsidRPr="7E0798C9">
        <w:rPr>
          <w:sz w:val="22"/>
          <w:szCs w:val="22"/>
        </w:rPr>
        <w:t>0 metrów)</w:t>
      </w:r>
      <w:r w:rsidR="00944EB1" w:rsidRPr="7E0798C9">
        <w:rPr>
          <w:sz w:val="22"/>
          <w:szCs w:val="22"/>
        </w:rPr>
        <w:t xml:space="preserve"> oraz dla Systemu Budynku Szkoły co najmniej 600m</w:t>
      </w:r>
      <w:r w:rsidR="00944EB1" w:rsidRPr="7E0798C9">
        <w:rPr>
          <w:sz w:val="22"/>
          <w:szCs w:val="22"/>
          <w:vertAlign w:val="superscript"/>
        </w:rPr>
        <w:t>2</w:t>
      </w:r>
      <w:r w:rsidR="00944EB1" w:rsidRPr="7E0798C9">
        <w:rPr>
          <w:sz w:val="22"/>
          <w:szCs w:val="22"/>
        </w:rPr>
        <w:t xml:space="preserve"> (20 metrów na 30 metrów)</w:t>
      </w:r>
    </w:p>
    <w:p w14:paraId="2ED32362" w14:textId="03D5DC36" w:rsidR="7ADD568B" w:rsidRPr="006405E0" w:rsidRDefault="00D66B2E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7ADD568B" w:rsidRPr="7E0798C9">
        <w:rPr>
          <w:sz w:val="22"/>
          <w:szCs w:val="22"/>
        </w:rPr>
        <w:t xml:space="preserve">co najmniej </w:t>
      </w:r>
      <w:r w:rsidR="002610FB" w:rsidRPr="7E0798C9">
        <w:rPr>
          <w:sz w:val="22"/>
          <w:szCs w:val="22"/>
        </w:rPr>
        <w:t>200</w:t>
      </w:r>
      <w:r w:rsidR="005A2817" w:rsidRPr="7E0798C9">
        <w:rPr>
          <w:sz w:val="22"/>
          <w:szCs w:val="22"/>
        </w:rPr>
        <w:t xml:space="preserve"> m</w:t>
      </w:r>
      <w:r w:rsidR="005A2817" w:rsidRPr="7E0798C9">
        <w:rPr>
          <w:sz w:val="22"/>
          <w:szCs w:val="22"/>
          <w:vertAlign w:val="superscript"/>
        </w:rPr>
        <w:t>2</w:t>
      </w:r>
      <w:r w:rsidR="005A2817" w:rsidRPr="7E0798C9">
        <w:rPr>
          <w:sz w:val="22"/>
          <w:szCs w:val="22"/>
        </w:rPr>
        <w:t xml:space="preserve"> </w:t>
      </w:r>
      <w:r w:rsidR="7ADD568B" w:rsidRPr="7E0798C9">
        <w:rPr>
          <w:sz w:val="22"/>
          <w:szCs w:val="22"/>
        </w:rPr>
        <w:t xml:space="preserve">powierzchni </w:t>
      </w:r>
      <w:r w:rsidR="002610FB" w:rsidRPr="7E0798C9">
        <w:rPr>
          <w:sz w:val="22"/>
          <w:szCs w:val="22"/>
        </w:rPr>
        <w:t>ogrodu dla Demonstratora A oraz co najmniej 400m</w:t>
      </w:r>
      <w:r w:rsidR="002610FB" w:rsidRPr="7E0798C9">
        <w:rPr>
          <w:sz w:val="22"/>
          <w:szCs w:val="22"/>
          <w:vertAlign w:val="superscript"/>
        </w:rPr>
        <w:t>2</w:t>
      </w:r>
      <w:r w:rsidR="002610FB" w:rsidRPr="7E0798C9">
        <w:rPr>
          <w:sz w:val="22"/>
          <w:szCs w:val="22"/>
        </w:rPr>
        <w:t xml:space="preserve"> dla Demonstratora B,</w:t>
      </w:r>
    </w:p>
    <w:p w14:paraId="79FD1C71" w14:textId="0B5DE7E8" w:rsidR="000740C1" w:rsidRPr="006405E0" w:rsidRDefault="007E084A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00CA0793" w:rsidRPr="7E0798C9">
        <w:rPr>
          <w:sz w:val="22"/>
          <w:szCs w:val="22"/>
        </w:rPr>
        <w:t xml:space="preserve">regularny kształt i </w:t>
      </w:r>
      <w:r w:rsidR="000740C1" w:rsidRPr="7E0798C9">
        <w:rPr>
          <w:sz w:val="22"/>
          <w:szCs w:val="22"/>
        </w:rPr>
        <w:t xml:space="preserve">wymiary geometryczne umożliwiające montaż konstrukcji i pracę dźwigu </w:t>
      </w:r>
      <w:r w:rsidR="009369CC" w:rsidRPr="7E0798C9">
        <w:rPr>
          <w:sz w:val="22"/>
          <w:szCs w:val="22"/>
        </w:rPr>
        <w:t>oraz</w:t>
      </w:r>
      <w:r w:rsidR="00DD51A9" w:rsidRPr="7E0798C9">
        <w:rPr>
          <w:sz w:val="22"/>
          <w:szCs w:val="22"/>
        </w:rPr>
        <w:t xml:space="preserve"> </w:t>
      </w:r>
      <w:r w:rsidR="00CA0793" w:rsidRPr="7E0798C9">
        <w:rPr>
          <w:sz w:val="22"/>
          <w:szCs w:val="22"/>
        </w:rPr>
        <w:t>szerokość (mniejszy wymiar)</w:t>
      </w:r>
      <w:r w:rsidR="00DD51A9" w:rsidRPr="7E0798C9">
        <w:rPr>
          <w:sz w:val="22"/>
          <w:szCs w:val="22"/>
        </w:rPr>
        <w:t xml:space="preserve"> nie mniejsz</w:t>
      </w:r>
      <w:r w:rsidR="00CA0793" w:rsidRPr="7E0798C9">
        <w:rPr>
          <w:sz w:val="22"/>
          <w:szCs w:val="22"/>
        </w:rPr>
        <w:t>ą</w:t>
      </w:r>
      <w:r w:rsidR="00DD51A9" w:rsidRPr="7E0798C9">
        <w:rPr>
          <w:sz w:val="22"/>
          <w:szCs w:val="22"/>
        </w:rPr>
        <w:t xml:space="preserve"> niż </w:t>
      </w:r>
      <w:r w:rsidR="00CA0793" w:rsidRPr="7E0798C9">
        <w:rPr>
          <w:sz w:val="22"/>
          <w:szCs w:val="22"/>
        </w:rPr>
        <w:t>25</w:t>
      </w:r>
      <w:r w:rsidR="009308DD" w:rsidRPr="7E0798C9">
        <w:rPr>
          <w:sz w:val="22"/>
          <w:szCs w:val="22"/>
        </w:rPr>
        <w:t xml:space="preserve"> </w:t>
      </w:r>
      <w:r w:rsidR="009369CC" w:rsidRPr="7E0798C9">
        <w:rPr>
          <w:sz w:val="22"/>
          <w:szCs w:val="22"/>
        </w:rPr>
        <w:t xml:space="preserve">metrów </w:t>
      </w:r>
      <w:r w:rsidR="009308DD" w:rsidRPr="7E0798C9">
        <w:rPr>
          <w:sz w:val="22"/>
          <w:szCs w:val="22"/>
        </w:rPr>
        <w:t xml:space="preserve">w przypadku </w:t>
      </w:r>
      <w:r w:rsidR="00FC20EE" w:rsidRPr="7E0798C9">
        <w:rPr>
          <w:sz w:val="22"/>
          <w:szCs w:val="22"/>
        </w:rPr>
        <w:t>Nieruchomości Demonstracyjnej przeznaczon</w:t>
      </w:r>
      <w:r w:rsidR="00A77CC1" w:rsidRPr="7E0798C9">
        <w:rPr>
          <w:sz w:val="22"/>
          <w:szCs w:val="22"/>
        </w:rPr>
        <w:t>ej dla Demonstratora</w:t>
      </w:r>
      <w:r w:rsidR="00F244D1" w:rsidRPr="7E0798C9">
        <w:rPr>
          <w:sz w:val="22"/>
          <w:szCs w:val="22"/>
        </w:rPr>
        <w:t xml:space="preserve"> A</w:t>
      </w:r>
      <w:r w:rsidR="00A77CC1" w:rsidRPr="7E0798C9">
        <w:rPr>
          <w:sz w:val="22"/>
          <w:szCs w:val="22"/>
        </w:rPr>
        <w:t xml:space="preserve"> </w:t>
      </w:r>
      <w:r w:rsidR="002610FB" w:rsidRPr="7E0798C9">
        <w:rPr>
          <w:sz w:val="22"/>
          <w:szCs w:val="22"/>
        </w:rPr>
        <w:t>B</w:t>
      </w:r>
      <w:r w:rsidR="00A77CC1" w:rsidRPr="7E0798C9">
        <w:rPr>
          <w:sz w:val="22"/>
          <w:szCs w:val="22"/>
        </w:rPr>
        <w:t xml:space="preserve">udynku </w:t>
      </w:r>
      <w:r w:rsidR="002610FB" w:rsidRPr="7E0798C9">
        <w:rPr>
          <w:sz w:val="22"/>
          <w:szCs w:val="22"/>
        </w:rPr>
        <w:t>J</w:t>
      </w:r>
      <w:r w:rsidR="00A77CC1" w:rsidRPr="7E0798C9">
        <w:rPr>
          <w:sz w:val="22"/>
          <w:szCs w:val="22"/>
        </w:rPr>
        <w:t>ednorodzinnego</w:t>
      </w:r>
      <w:r w:rsidR="00FC20EE" w:rsidRPr="7E0798C9">
        <w:rPr>
          <w:sz w:val="22"/>
          <w:szCs w:val="22"/>
        </w:rPr>
        <w:t xml:space="preserve"> </w:t>
      </w:r>
      <w:r w:rsidR="009308DD" w:rsidRPr="7E0798C9">
        <w:rPr>
          <w:sz w:val="22"/>
          <w:szCs w:val="22"/>
        </w:rPr>
        <w:t>oraz</w:t>
      </w:r>
      <w:r w:rsidR="00146198" w:rsidRPr="7E0798C9">
        <w:rPr>
          <w:sz w:val="22"/>
          <w:szCs w:val="22"/>
        </w:rPr>
        <w:t xml:space="preserve"> </w:t>
      </w:r>
      <w:r w:rsidR="00C764E5" w:rsidRPr="7E0798C9">
        <w:rPr>
          <w:sz w:val="22"/>
          <w:szCs w:val="22"/>
        </w:rPr>
        <w:t>45</w:t>
      </w:r>
      <w:r w:rsidR="00DD51A9" w:rsidRPr="7E0798C9">
        <w:rPr>
          <w:sz w:val="22"/>
          <w:szCs w:val="22"/>
        </w:rPr>
        <w:t xml:space="preserve"> metrów </w:t>
      </w:r>
      <w:r w:rsidR="009308DD" w:rsidRPr="7E0798C9">
        <w:rPr>
          <w:sz w:val="22"/>
          <w:szCs w:val="22"/>
        </w:rPr>
        <w:t>w przypadku</w:t>
      </w:r>
      <w:r w:rsidR="00FC20EE" w:rsidRPr="7E0798C9">
        <w:rPr>
          <w:sz w:val="22"/>
          <w:szCs w:val="22"/>
        </w:rPr>
        <w:t xml:space="preserve"> Nieruchomości Demonstracyjnej dla Demonstr</w:t>
      </w:r>
      <w:r w:rsidR="00D04C98" w:rsidRPr="7E0798C9">
        <w:rPr>
          <w:sz w:val="22"/>
          <w:szCs w:val="22"/>
        </w:rPr>
        <w:t>atora</w:t>
      </w:r>
      <w:r w:rsidR="00F244D1" w:rsidRPr="7E0798C9">
        <w:rPr>
          <w:sz w:val="22"/>
          <w:szCs w:val="22"/>
        </w:rPr>
        <w:t xml:space="preserve"> B</w:t>
      </w:r>
      <w:r w:rsidR="00D04C98" w:rsidRPr="7E0798C9">
        <w:rPr>
          <w:sz w:val="22"/>
          <w:szCs w:val="22"/>
        </w:rPr>
        <w:t xml:space="preserve"> </w:t>
      </w:r>
      <w:r w:rsidR="00F244D1" w:rsidRPr="7E0798C9">
        <w:rPr>
          <w:sz w:val="22"/>
          <w:szCs w:val="22"/>
        </w:rPr>
        <w:t>Budynku Szkoły,</w:t>
      </w:r>
      <w:r w:rsidR="00A77CC1" w:rsidRPr="7E0798C9">
        <w:rPr>
          <w:sz w:val="22"/>
          <w:szCs w:val="22"/>
        </w:rPr>
        <w:t xml:space="preserve"> </w:t>
      </w:r>
    </w:p>
    <w:p w14:paraId="60EC47C2" w14:textId="7DC5210E" w:rsidR="000740C1" w:rsidRPr="006405E0" w:rsidRDefault="00FC20EE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220185AD" w:rsidRPr="7E0798C9">
        <w:rPr>
          <w:sz w:val="22"/>
          <w:szCs w:val="22"/>
        </w:rPr>
        <w:t xml:space="preserve">bezpośredni </w:t>
      </w:r>
      <w:r w:rsidR="000740C1" w:rsidRPr="7E0798C9">
        <w:rPr>
          <w:sz w:val="22"/>
          <w:szCs w:val="22"/>
        </w:rPr>
        <w:t xml:space="preserve">dostęp do drogi publicznej o nośności nawierzchni umożliwiającej wjazd dźwigu samojezdnego o minimalnej masie całkowitej </w:t>
      </w:r>
      <w:r w:rsidR="1F5BF5F9" w:rsidRPr="7E0798C9">
        <w:rPr>
          <w:sz w:val="22"/>
          <w:szCs w:val="22"/>
        </w:rPr>
        <w:t>2</w:t>
      </w:r>
      <w:r w:rsidR="00F244D1" w:rsidRPr="7E0798C9">
        <w:rPr>
          <w:sz w:val="22"/>
          <w:szCs w:val="22"/>
        </w:rPr>
        <w:t xml:space="preserve">0 </w:t>
      </w:r>
      <w:r w:rsidR="000740C1" w:rsidRPr="7E0798C9">
        <w:rPr>
          <w:sz w:val="22"/>
          <w:szCs w:val="22"/>
        </w:rPr>
        <w:t>t</w:t>
      </w:r>
      <w:r w:rsidR="00F244D1" w:rsidRPr="7E0798C9">
        <w:rPr>
          <w:sz w:val="22"/>
          <w:szCs w:val="22"/>
        </w:rPr>
        <w:t>on</w:t>
      </w:r>
      <w:r w:rsidR="000740C1" w:rsidRPr="7E0798C9">
        <w:rPr>
          <w:sz w:val="22"/>
          <w:szCs w:val="22"/>
        </w:rPr>
        <w:t xml:space="preserve"> z uwzględnieniem ładunku, </w:t>
      </w:r>
      <w:r w:rsidR="008E2BC0" w:rsidRPr="7E0798C9">
        <w:rPr>
          <w:sz w:val="22"/>
          <w:szCs w:val="22"/>
        </w:rPr>
        <w:t xml:space="preserve">zapewniającej </w:t>
      </w:r>
      <w:r w:rsidR="000740C1" w:rsidRPr="7E0798C9">
        <w:rPr>
          <w:sz w:val="22"/>
          <w:szCs w:val="22"/>
        </w:rPr>
        <w:t>dojazd bez przeszkód niemożliwych do demontażu</w:t>
      </w:r>
      <w:r w:rsidR="00F244D1" w:rsidRPr="7E0798C9">
        <w:rPr>
          <w:sz w:val="22"/>
          <w:szCs w:val="22"/>
        </w:rPr>
        <w:t>,</w:t>
      </w:r>
      <w:r w:rsidR="000740C1" w:rsidRPr="7E0798C9">
        <w:rPr>
          <w:sz w:val="22"/>
          <w:szCs w:val="22"/>
        </w:rPr>
        <w:t xml:space="preserve"> z promieniami skrętu</w:t>
      </w:r>
      <w:r w:rsidR="001A7D69" w:rsidRPr="7E0798C9">
        <w:rPr>
          <w:sz w:val="22"/>
          <w:szCs w:val="22"/>
        </w:rPr>
        <w:t xml:space="preserve"> umożliwiającymi wjazd dźwigu i </w:t>
      </w:r>
      <w:r w:rsidR="000740C1" w:rsidRPr="7E0798C9">
        <w:rPr>
          <w:sz w:val="22"/>
          <w:szCs w:val="22"/>
        </w:rPr>
        <w:t>samochodów z naczepami o min. 15 m długości całkowitej oraz 4 m</w:t>
      </w:r>
      <w:r w:rsidR="008E2BC0" w:rsidRPr="7E0798C9">
        <w:rPr>
          <w:sz w:val="22"/>
          <w:szCs w:val="22"/>
        </w:rPr>
        <w:t xml:space="preserve"> szerokości całkowitej</w:t>
      </w:r>
      <w:r w:rsidRPr="7E0798C9">
        <w:rPr>
          <w:sz w:val="22"/>
          <w:szCs w:val="22"/>
        </w:rPr>
        <w:t>,</w:t>
      </w:r>
    </w:p>
    <w:p w14:paraId="1F7CF5C0" w14:textId="2643BF79" w:rsidR="000740C1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00342081" w:rsidRPr="7E0798C9">
        <w:rPr>
          <w:sz w:val="22"/>
          <w:szCs w:val="22"/>
        </w:rPr>
        <w:t xml:space="preserve">proste </w:t>
      </w:r>
      <w:r w:rsidR="000740C1" w:rsidRPr="7E0798C9">
        <w:rPr>
          <w:sz w:val="22"/>
          <w:szCs w:val="22"/>
        </w:rPr>
        <w:t>warunki gruntowe umożliwiające bezpośrednie posadowienie</w:t>
      </w:r>
      <w:r w:rsidR="001132FD" w:rsidRPr="7E0798C9">
        <w:rPr>
          <w:sz w:val="22"/>
          <w:szCs w:val="22"/>
        </w:rPr>
        <w:t xml:space="preserve"> </w:t>
      </w:r>
      <w:r w:rsidR="00F244D1" w:rsidRPr="7E0798C9">
        <w:rPr>
          <w:sz w:val="22"/>
          <w:szCs w:val="22"/>
        </w:rPr>
        <w:t>Systemu</w:t>
      </w:r>
      <w:r w:rsidR="000740C1" w:rsidRPr="7E0798C9">
        <w:rPr>
          <w:sz w:val="22"/>
          <w:szCs w:val="22"/>
        </w:rPr>
        <w:t xml:space="preserve"> </w:t>
      </w:r>
      <w:r w:rsidR="00FB4F39" w:rsidRPr="7E0798C9">
        <w:rPr>
          <w:sz w:val="22"/>
          <w:szCs w:val="22"/>
        </w:rPr>
        <w:t>(zgodni</w:t>
      </w:r>
      <w:r w:rsidR="000E12E7" w:rsidRPr="7E0798C9">
        <w:rPr>
          <w:sz w:val="22"/>
          <w:szCs w:val="22"/>
        </w:rPr>
        <w:t>e</w:t>
      </w:r>
      <w:r w:rsidR="00FB4F39" w:rsidRPr="7E0798C9">
        <w:rPr>
          <w:sz w:val="22"/>
          <w:szCs w:val="22"/>
        </w:rPr>
        <w:t xml:space="preserve"> z </w:t>
      </w:r>
      <w:r w:rsidR="00342081" w:rsidRPr="7E0798C9">
        <w:rPr>
          <w:sz w:val="22"/>
          <w:szCs w:val="22"/>
        </w:rPr>
        <w:t xml:space="preserve">I </w:t>
      </w:r>
      <w:r w:rsidR="00FB4F39" w:rsidRPr="7E0798C9">
        <w:rPr>
          <w:sz w:val="22"/>
          <w:szCs w:val="22"/>
        </w:rPr>
        <w:t xml:space="preserve">lub </w:t>
      </w:r>
      <w:r w:rsidR="00342081" w:rsidRPr="7E0798C9">
        <w:rPr>
          <w:sz w:val="22"/>
          <w:szCs w:val="22"/>
        </w:rPr>
        <w:t xml:space="preserve">II </w:t>
      </w:r>
      <w:r w:rsidR="00FB4F39" w:rsidRPr="7E0798C9">
        <w:rPr>
          <w:sz w:val="22"/>
          <w:szCs w:val="22"/>
        </w:rPr>
        <w:t xml:space="preserve">kategorią geotechniczną </w:t>
      </w:r>
      <w:r w:rsidR="00FB4F39" w:rsidRPr="7E0798C9">
        <w:rPr>
          <w:color w:val="000000" w:themeColor="text1"/>
          <w:sz w:val="22"/>
          <w:szCs w:val="22"/>
        </w:rPr>
        <w:t>obiektu</w:t>
      </w:r>
      <w:r w:rsidR="000E12E7" w:rsidRPr="7E0798C9">
        <w:rPr>
          <w:color w:val="000000" w:themeColor="text1"/>
          <w:sz w:val="22"/>
          <w:szCs w:val="22"/>
        </w:rPr>
        <w:t>; wymagane potwierdzenie profilem geologicznym z zaznaczonym zwierciadłem wód gruntowych.</w:t>
      </w:r>
      <w:r w:rsidR="00F244D1" w:rsidRPr="7E0798C9">
        <w:rPr>
          <w:color w:val="000000" w:themeColor="text1"/>
          <w:sz w:val="22"/>
          <w:szCs w:val="22"/>
        </w:rPr>
        <w:t>),</w:t>
      </w:r>
      <w:r w:rsidR="00DD51A9" w:rsidRPr="7E0798C9">
        <w:rPr>
          <w:sz w:val="22"/>
          <w:szCs w:val="22"/>
        </w:rPr>
        <w:t xml:space="preserve"> grunt </w:t>
      </w:r>
      <w:r w:rsidRPr="7E0798C9">
        <w:rPr>
          <w:sz w:val="22"/>
          <w:szCs w:val="22"/>
        </w:rPr>
        <w:t xml:space="preserve">będzie </w:t>
      </w:r>
      <w:r w:rsidR="00DD51A9" w:rsidRPr="7E0798C9">
        <w:rPr>
          <w:sz w:val="22"/>
          <w:szCs w:val="22"/>
        </w:rPr>
        <w:t>niewysadzinowy</w:t>
      </w:r>
      <w:r w:rsidR="00FC20EE" w:rsidRPr="7E0798C9">
        <w:rPr>
          <w:sz w:val="22"/>
          <w:szCs w:val="22"/>
        </w:rPr>
        <w:t>,</w:t>
      </w:r>
      <w:r w:rsidR="00DD51A9" w:rsidRPr="7E0798C9">
        <w:rPr>
          <w:sz w:val="22"/>
          <w:szCs w:val="22"/>
        </w:rPr>
        <w:t xml:space="preserve"> </w:t>
      </w:r>
    </w:p>
    <w:p w14:paraId="620F30A2" w14:textId="54681453" w:rsidR="3D4E5461" w:rsidRPr="006405E0" w:rsidRDefault="00DE3C57" w:rsidP="6A6C039C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rFonts w:eastAsiaTheme="minorEastAsia"/>
          <w:sz w:val="22"/>
          <w:szCs w:val="22"/>
        </w:rPr>
      </w:pPr>
      <w:r w:rsidRPr="7E0798C9">
        <w:rPr>
          <w:sz w:val="22"/>
          <w:szCs w:val="22"/>
        </w:rPr>
        <w:t>nie graniczyć</w:t>
      </w:r>
      <w:r w:rsidR="3D4E5461" w:rsidRPr="7E0798C9">
        <w:rPr>
          <w:sz w:val="22"/>
          <w:szCs w:val="22"/>
        </w:rPr>
        <w:t xml:space="preserve"> z </w:t>
      </w:r>
      <w:r w:rsidR="000E12E7" w:rsidRPr="7E0798C9">
        <w:rPr>
          <w:sz w:val="22"/>
          <w:szCs w:val="22"/>
        </w:rPr>
        <w:t xml:space="preserve">budynkami, </w:t>
      </w:r>
      <w:r w:rsidR="3D4E5461" w:rsidRPr="7E0798C9">
        <w:rPr>
          <w:sz w:val="22"/>
          <w:szCs w:val="22"/>
        </w:rPr>
        <w:t xml:space="preserve">obiektami </w:t>
      </w:r>
      <w:r w:rsidR="000E12E7" w:rsidRPr="7E0798C9">
        <w:rPr>
          <w:sz w:val="22"/>
          <w:szCs w:val="22"/>
        </w:rPr>
        <w:t xml:space="preserve">budowlanymi, budowlami lub przeszkodami terenowymi </w:t>
      </w:r>
      <w:r w:rsidR="3D4E5461" w:rsidRPr="7E0798C9">
        <w:rPr>
          <w:sz w:val="22"/>
          <w:szCs w:val="22"/>
        </w:rPr>
        <w:t xml:space="preserve">oddziaływującymi na </w:t>
      </w:r>
      <w:r w:rsidR="54FF79E1" w:rsidRPr="7E0798C9">
        <w:rPr>
          <w:sz w:val="22"/>
          <w:szCs w:val="22"/>
        </w:rPr>
        <w:t>działkę</w:t>
      </w:r>
      <w:r w:rsidR="00C764E5" w:rsidRPr="7E0798C9">
        <w:rPr>
          <w:sz w:val="22"/>
          <w:szCs w:val="22"/>
        </w:rPr>
        <w:t xml:space="preserve"> w sposób, który ograniczałby </w:t>
      </w:r>
      <w:r w:rsidR="00FB4F39" w:rsidRPr="7E0798C9">
        <w:rPr>
          <w:sz w:val="22"/>
          <w:szCs w:val="22"/>
        </w:rPr>
        <w:t xml:space="preserve">możliwości jej zabudowy (w szczególności warunek dotyczy </w:t>
      </w:r>
      <w:r w:rsidR="00A77CC1" w:rsidRPr="7E0798C9">
        <w:rPr>
          <w:sz w:val="22"/>
          <w:szCs w:val="22"/>
        </w:rPr>
        <w:t>możliwości rozsączania nadmiaru wody deszczowej oraz wody z przydomowej oczyszczalni ścieków</w:t>
      </w:r>
      <w:r w:rsidR="00F244D1" w:rsidRPr="7E0798C9">
        <w:rPr>
          <w:sz w:val="22"/>
          <w:szCs w:val="22"/>
        </w:rPr>
        <w:t>)</w:t>
      </w:r>
      <w:r w:rsidR="00FC20EE" w:rsidRPr="7E0798C9">
        <w:rPr>
          <w:sz w:val="22"/>
          <w:szCs w:val="22"/>
        </w:rPr>
        <w:t>,</w:t>
      </w:r>
    </w:p>
    <w:p w14:paraId="4D2A5337" w14:textId="26EEB5AD" w:rsidR="00DD51A9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00DD51A9" w:rsidRPr="7E0798C9">
        <w:rPr>
          <w:sz w:val="22"/>
          <w:szCs w:val="22"/>
        </w:rPr>
        <w:t xml:space="preserve">płaskie ukształtowanie terenu o spadku nie przekraczającym </w:t>
      </w:r>
      <w:r w:rsidR="00342081" w:rsidRPr="7E0798C9">
        <w:rPr>
          <w:sz w:val="22"/>
          <w:szCs w:val="22"/>
        </w:rPr>
        <w:t>5</w:t>
      </w:r>
      <w:r w:rsidR="00DD51A9" w:rsidRPr="7E0798C9">
        <w:rPr>
          <w:sz w:val="22"/>
          <w:szCs w:val="22"/>
        </w:rPr>
        <w:t>%</w:t>
      </w:r>
      <w:r w:rsidR="00FC20EE" w:rsidRPr="7E0798C9">
        <w:rPr>
          <w:sz w:val="22"/>
          <w:szCs w:val="22"/>
        </w:rPr>
        <w:t>,</w:t>
      </w:r>
    </w:p>
    <w:p w14:paraId="006D8C99" w14:textId="5CD27E34" w:rsidR="000740C1" w:rsidRPr="006405E0" w:rsidRDefault="00F244D1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>zlokalizowana poza terenem zalewowym</w:t>
      </w:r>
      <w:r w:rsidR="00FC20EE" w:rsidRPr="7E0798C9">
        <w:rPr>
          <w:sz w:val="22"/>
          <w:szCs w:val="22"/>
        </w:rPr>
        <w:t>,</w:t>
      </w:r>
    </w:p>
    <w:p w14:paraId="30D80C40" w14:textId="0AA15DCB" w:rsidR="00DD51A9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00DD51A9" w:rsidRPr="7E0798C9">
        <w:rPr>
          <w:sz w:val="22"/>
          <w:szCs w:val="22"/>
        </w:rPr>
        <w:t>poziom zwierciadła wód gruntowych wykluczający podtopienia</w:t>
      </w:r>
      <w:r w:rsidR="000E12E7" w:rsidRPr="7E0798C9">
        <w:rPr>
          <w:sz w:val="22"/>
          <w:szCs w:val="22"/>
        </w:rPr>
        <w:t xml:space="preserve">, </w:t>
      </w:r>
      <w:r w:rsidR="00D1512A" w:rsidRPr="7E0798C9">
        <w:rPr>
          <w:sz w:val="22"/>
          <w:szCs w:val="22"/>
        </w:rPr>
        <w:t xml:space="preserve">nie wyżej niż </w:t>
      </w:r>
      <w:r w:rsidR="00D94EF7" w:rsidRPr="7E0798C9">
        <w:rPr>
          <w:sz w:val="22"/>
          <w:szCs w:val="22"/>
        </w:rPr>
        <w:t xml:space="preserve">4,5 </w:t>
      </w:r>
      <w:r w:rsidR="000E12E7" w:rsidRPr="7E0798C9">
        <w:rPr>
          <w:sz w:val="22"/>
          <w:szCs w:val="22"/>
        </w:rPr>
        <w:t>m p</w:t>
      </w:r>
      <w:r w:rsidR="00917DD6" w:rsidRPr="7E0798C9">
        <w:rPr>
          <w:sz w:val="22"/>
          <w:szCs w:val="22"/>
        </w:rPr>
        <w:t xml:space="preserve">od </w:t>
      </w:r>
      <w:r w:rsidR="000E12E7" w:rsidRPr="7E0798C9">
        <w:rPr>
          <w:sz w:val="22"/>
          <w:szCs w:val="22"/>
        </w:rPr>
        <w:t>p</w:t>
      </w:r>
      <w:r w:rsidR="00917DD6" w:rsidRPr="7E0798C9">
        <w:rPr>
          <w:sz w:val="22"/>
          <w:szCs w:val="22"/>
        </w:rPr>
        <w:t xml:space="preserve">oziomem </w:t>
      </w:r>
      <w:r w:rsidR="000E12E7" w:rsidRPr="7E0798C9">
        <w:rPr>
          <w:sz w:val="22"/>
          <w:szCs w:val="22"/>
        </w:rPr>
        <w:t>t</w:t>
      </w:r>
      <w:r w:rsidR="00917DD6" w:rsidRPr="7E0798C9">
        <w:rPr>
          <w:sz w:val="22"/>
          <w:szCs w:val="22"/>
        </w:rPr>
        <w:t>erenu</w:t>
      </w:r>
      <w:r w:rsidR="00D87567" w:rsidRPr="7E0798C9">
        <w:rPr>
          <w:sz w:val="22"/>
          <w:szCs w:val="22"/>
        </w:rPr>
        <w:t>; wymagane potwierdzenie profilem geologicznym z zaznaczonym zwierciadłem wód gruntowych</w:t>
      </w:r>
      <w:r w:rsidR="00FC20EE" w:rsidRPr="7E0798C9">
        <w:rPr>
          <w:sz w:val="22"/>
          <w:szCs w:val="22"/>
        </w:rPr>
        <w:t>,</w:t>
      </w:r>
    </w:p>
    <w:p w14:paraId="0B3EE5B8" w14:textId="39A42218" w:rsidR="007E1A65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znajdować </w:t>
      </w:r>
      <w:r w:rsidR="00C764E5" w:rsidRPr="7E0798C9">
        <w:rPr>
          <w:sz w:val="22"/>
          <w:szCs w:val="22"/>
        </w:rPr>
        <w:t xml:space="preserve">się w zasięgu sieci </w:t>
      </w:r>
      <w:r w:rsidR="007E1A65" w:rsidRPr="7E0798C9">
        <w:rPr>
          <w:sz w:val="22"/>
          <w:szCs w:val="22"/>
        </w:rPr>
        <w:t>infrastruktury technicznej</w:t>
      </w:r>
      <w:r w:rsidR="00F244D1" w:rsidRPr="7E0798C9">
        <w:rPr>
          <w:sz w:val="22"/>
          <w:szCs w:val="22"/>
        </w:rPr>
        <w:t>,</w:t>
      </w:r>
      <w:r w:rsidR="007E1A65" w:rsidRPr="7E0798C9">
        <w:rPr>
          <w:sz w:val="22"/>
          <w:szCs w:val="22"/>
        </w:rPr>
        <w:t xml:space="preserve"> umożliwiając</w:t>
      </w:r>
      <w:r w:rsidR="00F244D1" w:rsidRPr="7E0798C9">
        <w:rPr>
          <w:sz w:val="22"/>
          <w:szCs w:val="22"/>
        </w:rPr>
        <w:t>ej</w:t>
      </w:r>
      <w:r w:rsidR="007E1A65" w:rsidRPr="7E0798C9">
        <w:rPr>
          <w:sz w:val="22"/>
          <w:szCs w:val="22"/>
        </w:rPr>
        <w:t xml:space="preserve"> prawidłowe i racjonalne korzystanie z budynków i urządzeń położonych w obrębie </w:t>
      </w:r>
      <w:r w:rsidRPr="7E0798C9">
        <w:rPr>
          <w:sz w:val="22"/>
          <w:szCs w:val="22"/>
        </w:rPr>
        <w:t>Nieruchomości Demonstracyjnej</w:t>
      </w:r>
      <w:r w:rsidR="00FC20EE" w:rsidRPr="7E0798C9">
        <w:rPr>
          <w:sz w:val="22"/>
          <w:szCs w:val="22"/>
        </w:rPr>
        <w:t>,</w:t>
      </w:r>
    </w:p>
    <w:p w14:paraId="1266B700" w14:textId="33BFC613" w:rsidR="007E1A65" w:rsidRPr="006405E0" w:rsidRDefault="00D71936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>będzie znajdować się na terenie bez</w:t>
      </w:r>
      <w:r w:rsidR="007E1A65" w:rsidRPr="7E0798C9">
        <w:rPr>
          <w:sz w:val="22"/>
          <w:szCs w:val="22"/>
        </w:rPr>
        <w:t xml:space="preserve"> pomników przyrody</w:t>
      </w:r>
      <w:r w:rsidRPr="7E0798C9">
        <w:rPr>
          <w:sz w:val="22"/>
          <w:szCs w:val="22"/>
        </w:rPr>
        <w:t>,</w:t>
      </w:r>
      <w:r w:rsidR="007E1A65" w:rsidRPr="7E0798C9">
        <w:rPr>
          <w:sz w:val="22"/>
          <w:szCs w:val="22"/>
        </w:rPr>
        <w:t xml:space="preserve"> zgodnie z art. 40 ust. 1 ustawy</w:t>
      </w:r>
      <w:r w:rsidR="003730A5" w:rsidRPr="7E0798C9">
        <w:rPr>
          <w:sz w:val="22"/>
          <w:szCs w:val="22"/>
        </w:rPr>
        <w:t xml:space="preserve"> z dnia 16 kwietnia 2004 r.</w:t>
      </w:r>
      <w:r w:rsidR="007E1A65" w:rsidRPr="7E0798C9">
        <w:rPr>
          <w:sz w:val="22"/>
          <w:szCs w:val="22"/>
        </w:rPr>
        <w:t xml:space="preserve"> o ochronie przyrody</w:t>
      </w:r>
      <w:r w:rsidR="00FC20EE" w:rsidRPr="7E0798C9">
        <w:rPr>
          <w:sz w:val="22"/>
          <w:szCs w:val="22"/>
        </w:rPr>
        <w:t>,</w:t>
      </w:r>
    </w:p>
    <w:p w14:paraId="07722797" w14:textId="372763DC" w:rsidR="00DB0A51" w:rsidRPr="006405E0" w:rsidRDefault="001031C2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nie </w:t>
      </w:r>
      <w:r w:rsidR="00DB0A51" w:rsidRPr="7E0798C9">
        <w:rPr>
          <w:sz w:val="22"/>
          <w:szCs w:val="22"/>
        </w:rPr>
        <w:t>wymaga</w:t>
      </w:r>
      <w:r w:rsidRPr="7E0798C9">
        <w:rPr>
          <w:sz w:val="22"/>
          <w:szCs w:val="22"/>
        </w:rPr>
        <w:t>ć</w:t>
      </w:r>
      <w:r w:rsidR="00DB0A51" w:rsidRPr="7E0798C9">
        <w:rPr>
          <w:sz w:val="22"/>
          <w:szCs w:val="22"/>
        </w:rPr>
        <w:t xml:space="preserve"> </w:t>
      </w:r>
      <w:r w:rsidR="003367FC" w:rsidRPr="7E0798C9">
        <w:rPr>
          <w:sz w:val="22"/>
          <w:szCs w:val="22"/>
        </w:rPr>
        <w:t xml:space="preserve">do zabudowy </w:t>
      </w:r>
      <w:r w:rsidR="00565E48" w:rsidRPr="7E0798C9">
        <w:rPr>
          <w:sz w:val="22"/>
          <w:szCs w:val="22"/>
        </w:rPr>
        <w:t xml:space="preserve">wydania </w:t>
      </w:r>
      <w:r w:rsidR="00DB0A51" w:rsidRPr="7E0798C9">
        <w:rPr>
          <w:sz w:val="22"/>
          <w:szCs w:val="22"/>
        </w:rPr>
        <w:t>decyzji o środowiskowych uwarunkowaniach</w:t>
      </w:r>
      <w:r w:rsidR="00FC20EE" w:rsidRPr="7E0798C9">
        <w:rPr>
          <w:sz w:val="22"/>
          <w:szCs w:val="22"/>
        </w:rPr>
        <w:t>,</w:t>
      </w:r>
    </w:p>
    <w:p w14:paraId="2B82C24A" w14:textId="7D1EC115" w:rsidR="00FB4F39" w:rsidRPr="006405E0" w:rsidRDefault="001031C2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bookmarkStart w:id="16" w:name="_Hlk53151866"/>
      <w:bookmarkEnd w:id="16"/>
      <w:r w:rsidRPr="7E0798C9">
        <w:rPr>
          <w:sz w:val="22"/>
          <w:szCs w:val="22"/>
        </w:rPr>
        <w:t xml:space="preserve">nie znajdować </w:t>
      </w:r>
      <w:r w:rsidR="00FB4F39" w:rsidRPr="7E0798C9">
        <w:rPr>
          <w:sz w:val="22"/>
          <w:szCs w:val="22"/>
        </w:rPr>
        <w:t>się w strefach uciążliwości (hałas, drgania itd., oddziaływanie sieci elektromagnetycznych, sieci infrastruktury elektrycznej, gazociągów itd.)</w:t>
      </w:r>
      <w:r w:rsidR="00D71936" w:rsidRPr="7E0798C9">
        <w:rPr>
          <w:sz w:val="22"/>
          <w:szCs w:val="22"/>
        </w:rPr>
        <w:t>.</w:t>
      </w:r>
    </w:p>
    <w:p w14:paraId="4F8BF8FA" w14:textId="377282D4" w:rsidR="00C2385C" w:rsidRPr="006405E0" w:rsidRDefault="00D71936" w:rsidP="006405E0">
      <w:pPr>
        <w:spacing w:before="120" w:after="120" w:line="259" w:lineRule="auto"/>
        <w:rPr>
          <w:rFonts w:ascii="Times New Roman" w:hAnsi="Times New Roman" w:cs="Times New Roman"/>
          <w:sz w:val="22"/>
          <w:szCs w:val="22"/>
        </w:rPr>
      </w:pPr>
      <w:r w:rsidRPr="006405E0">
        <w:rPr>
          <w:sz w:val="22"/>
          <w:szCs w:val="22"/>
        </w:rPr>
        <w:t>Na potrzeby składania O</w:t>
      </w:r>
      <w:r w:rsidR="0095655A" w:rsidRPr="006405E0">
        <w:rPr>
          <w:sz w:val="22"/>
          <w:szCs w:val="22"/>
        </w:rPr>
        <w:t xml:space="preserve">ferty </w:t>
      </w:r>
      <w:r w:rsidR="001031C2" w:rsidRPr="006405E0">
        <w:rPr>
          <w:sz w:val="22"/>
          <w:szCs w:val="22"/>
        </w:rPr>
        <w:t>W</w:t>
      </w:r>
      <w:r w:rsidRPr="006405E0">
        <w:rPr>
          <w:sz w:val="22"/>
          <w:szCs w:val="22"/>
        </w:rPr>
        <w:t>ykonawca</w:t>
      </w:r>
      <w:r w:rsidR="001031C2" w:rsidRPr="006405E0">
        <w:rPr>
          <w:sz w:val="22"/>
          <w:szCs w:val="22"/>
        </w:rPr>
        <w:t xml:space="preserve"> </w:t>
      </w:r>
      <w:r w:rsidR="0095655A" w:rsidRPr="006405E0">
        <w:rPr>
          <w:sz w:val="22"/>
          <w:szCs w:val="22"/>
        </w:rPr>
        <w:t>przygotowuje swoją koncepcję na baz</w:t>
      </w:r>
      <w:r w:rsidR="00B24A92" w:rsidRPr="006405E0">
        <w:rPr>
          <w:sz w:val="22"/>
          <w:szCs w:val="22"/>
        </w:rPr>
        <w:t>ie informacji podanych</w:t>
      </w:r>
      <w:r w:rsidR="0095655A" w:rsidRPr="006405E0">
        <w:rPr>
          <w:sz w:val="22"/>
          <w:szCs w:val="22"/>
        </w:rPr>
        <w:t xml:space="preserve"> powyżej, natomiast po podaniu konkretnej </w:t>
      </w:r>
      <w:r w:rsidR="00867850" w:rsidRPr="006405E0">
        <w:rPr>
          <w:sz w:val="22"/>
          <w:szCs w:val="22"/>
        </w:rPr>
        <w:t>L</w:t>
      </w:r>
      <w:r w:rsidR="0095655A" w:rsidRPr="006405E0">
        <w:rPr>
          <w:sz w:val="22"/>
          <w:szCs w:val="22"/>
        </w:rPr>
        <w:t xml:space="preserve">okalizacji </w:t>
      </w:r>
      <w:r w:rsidR="001031C2" w:rsidRPr="006405E0">
        <w:rPr>
          <w:sz w:val="22"/>
          <w:szCs w:val="22"/>
        </w:rPr>
        <w:t xml:space="preserve">Nieruchomości Demonstracyjnej </w:t>
      </w:r>
      <w:r w:rsidR="0095655A" w:rsidRPr="006405E0">
        <w:rPr>
          <w:sz w:val="22"/>
          <w:szCs w:val="22"/>
        </w:rPr>
        <w:t xml:space="preserve">dokonuje adaptacji koncepcji do konkretnego miejsca. </w:t>
      </w:r>
      <w:r w:rsidR="70609D86" w:rsidRPr="006405E0">
        <w:rPr>
          <w:sz w:val="22"/>
          <w:szCs w:val="22"/>
        </w:rPr>
        <w:t xml:space="preserve">Po wyborze </w:t>
      </w:r>
      <w:r w:rsidR="18ECCED4" w:rsidRPr="006405E0">
        <w:rPr>
          <w:sz w:val="22"/>
          <w:szCs w:val="22"/>
        </w:rPr>
        <w:t xml:space="preserve">konkretnej </w:t>
      </w:r>
      <w:r w:rsidR="00867850" w:rsidRPr="006405E0">
        <w:rPr>
          <w:sz w:val="22"/>
          <w:szCs w:val="22"/>
        </w:rPr>
        <w:t>L</w:t>
      </w:r>
      <w:r w:rsidR="18ECCED4" w:rsidRPr="006405E0">
        <w:rPr>
          <w:sz w:val="22"/>
          <w:szCs w:val="22"/>
        </w:rPr>
        <w:t xml:space="preserve">okalizacji </w:t>
      </w:r>
      <w:r w:rsidR="001031C2" w:rsidRPr="006405E0">
        <w:rPr>
          <w:sz w:val="22"/>
          <w:szCs w:val="22"/>
        </w:rPr>
        <w:t xml:space="preserve">Nieruchomości Demonstracyjnej </w:t>
      </w:r>
      <w:r w:rsidR="18ECCED4" w:rsidRPr="006405E0">
        <w:rPr>
          <w:sz w:val="22"/>
          <w:szCs w:val="22"/>
        </w:rPr>
        <w:t>należy uwzględnić</w:t>
      </w:r>
      <w:r w:rsidR="003C2C2B" w:rsidRPr="006405E0">
        <w:rPr>
          <w:sz w:val="22"/>
          <w:szCs w:val="22"/>
        </w:rPr>
        <w:t xml:space="preserve"> w projekcie zagospodarowania działki</w:t>
      </w:r>
      <w:r w:rsidR="3CAFEC89" w:rsidRPr="006405E0">
        <w:rPr>
          <w:sz w:val="22"/>
          <w:szCs w:val="22"/>
        </w:rPr>
        <w:t xml:space="preserve"> </w:t>
      </w:r>
      <w:r w:rsidR="4EF76DBB" w:rsidRPr="006405E0">
        <w:rPr>
          <w:sz w:val="22"/>
          <w:szCs w:val="22"/>
        </w:rPr>
        <w:t xml:space="preserve">wymagania związane </w:t>
      </w:r>
      <w:r w:rsidRPr="006405E0">
        <w:rPr>
          <w:sz w:val="22"/>
          <w:szCs w:val="22"/>
        </w:rPr>
        <w:t xml:space="preserve">w szczególności </w:t>
      </w:r>
      <w:r w:rsidR="4EF76DBB" w:rsidRPr="006405E0">
        <w:rPr>
          <w:sz w:val="22"/>
          <w:szCs w:val="22"/>
        </w:rPr>
        <w:t>z</w:t>
      </w:r>
      <w:r w:rsidR="3B395FCB" w:rsidRPr="006405E0">
        <w:rPr>
          <w:sz w:val="22"/>
          <w:szCs w:val="22"/>
        </w:rPr>
        <w:t>:</w:t>
      </w:r>
      <w:r w:rsidR="18ECCED4" w:rsidRPr="006405E0">
        <w:rPr>
          <w:sz w:val="22"/>
          <w:szCs w:val="22"/>
        </w:rPr>
        <w:t xml:space="preserve"> </w:t>
      </w:r>
      <w:r w:rsidR="6B167D07" w:rsidRPr="006405E0">
        <w:rPr>
          <w:sz w:val="22"/>
          <w:szCs w:val="22"/>
        </w:rPr>
        <w:t xml:space="preserve">dostępem do drogi pożarowej, </w:t>
      </w:r>
      <w:r w:rsidR="18ECCED4" w:rsidRPr="006405E0">
        <w:rPr>
          <w:sz w:val="22"/>
          <w:szCs w:val="22"/>
        </w:rPr>
        <w:t>lini</w:t>
      </w:r>
      <w:r w:rsidR="5E19456E" w:rsidRPr="006405E0">
        <w:rPr>
          <w:sz w:val="22"/>
          <w:szCs w:val="22"/>
        </w:rPr>
        <w:t>ą</w:t>
      </w:r>
      <w:r w:rsidR="18ECCED4" w:rsidRPr="006405E0">
        <w:rPr>
          <w:sz w:val="22"/>
          <w:szCs w:val="22"/>
        </w:rPr>
        <w:t xml:space="preserve"> zabudowy</w:t>
      </w:r>
      <w:r w:rsidR="2DAB80EE" w:rsidRPr="006405E0">
        <w:rPr>
          <w:sz w:val="22"/>
          <w:szCs w:val="22"/>
        </w:rPr>
        <w:t xml:space="preserve">, </w:t>
      </w:r>
      <w:r w:rsidR="18ECCED4" w:rsidRPr="006405E0">
        <w:rPr>
          <w:sz w:val="22"/>
          <w:szCs w:val="22"/>
        </w:rPr>
        <w:t>odległoś</w:t>
      </w:r>
      <w:r w:rsidR="4224E6ED" w:rsidRPr="006405E0">
        <w:rPr>
          <w:sz w:val="22"/>
          <w:szCs w:val="22"/>
        </w:rPr>
        <w:t>cią</w:t>
      </w:r>
      <w:r w:rsidR="18ECCED4" w:rsidRPr="006405E0">
        <w:rPr>
          <w:sz w:val="22"/>
          <w:szCs w:val="22"/>
        </w:rPr>
        <w:t xml:space="preserve"> od istniejącej infrastruktury technicznej</w:t>
      </w:r>
      <w:r w:rsidR="1448386A" w:rsidRPr="006405E0">
        <w:rPr>
          <w:sz w:val="22"/>
          <w:szCs w:val="22"/>
        </w:rPr>
        <w:t>,</w:t>
      </w:r>
      <w:r w:rsidR="2FBB13D2" w:rsidRPr="006405E0">
        <w:rPr>
          <w:sz w:val="22"/>
          <w:szCs w:val="22"/>
        </w:rPr>
        <w:t xml:space="preserve"> granicą lasu</w:t>
      </w:r>
      <w:r w:rsidR="4F6D578A" w:rsidRPr="006405E0">
        <w:rPr>
          <w:sz w:val="22"/>
          <w:szCs w:val="22"/>
        </w:rPr>
        <w:t>.</w:t>
      </w:r>
      <w:r w:rsidR="09327B14" w:rsidRPr="006405E0">
        <w:rPr>
          <w:sz w:val="22"/>
          <w:szCs w:val="22"/>
        </w:rPr>
        <w:t xml:space="preserve"> Wszystkie wymagania należy uwzględnić zgodnie z zapisami </w:t>
      </w:r>
      <w:r w:rsidR="00917DD6" w:rsidRPr="006405E0">
        <w:rPr>
          <w:sz w:val="22"/>
          <w:szCs w:val="22"/>
        </w:rPr>
        <w:t>m</w:t>
      </w:r>
      <w:r w:rsidR="09327B14" w:rsidRPr="006405E0">
        <w:rPr>
          <w:sz w:val="22"/>
          <w:szCs w:val="22"/>
        </w:rPr>
        <w:t xml:space="preserve">iejscowego </w:t>
      </w:r>
      <w:r w:rsidR="00917DD6" w:rsidRPr="006405E0">
        <w:rPr>
          <w:sz w:val="22"/>
          <w:szCs w:val="22"/>
        </w:rPr>
        <w:t>p</w:t>
      </w:r>
      <w:r w:rsidR="09327B14" w:rsidRPr="006405E0">
        <w:rPr>
          <w:sz w:val="22"/>
          <w:szCs w:val="22"/>
        </w:rPr>
        <w:t xml:space="preserve">lanu </w:t>
      </w:r>
      <w:r w:rsidR="00917DD6" w:rsidRPr="006405E0">
        <w:rPr>
          <w:sz w:val="22"/>
          <w:szCs w:val="22"/>
        </w:rPr>
        <w:t>z</w:t>
      </w:r>
      <w:r w:rsidR="09327B14" w:rsidRPr="006405E0">
        <w:rPr>
          <w:sz w:val="22"/>
          <w:szCs w:val="22"/>
        </w:rPr>
        <w:t xml:space="preserve">agospodarowania </w:t>
      </w:r>
      <w:r w:rsidR="00917DD6" w:rsidRPr="006405E0">
        <w:rPr>
          <w:sz w:val="22"/>
          <w:szCs w:val="22"/>
        </w:rPr>
        <w:t>p</w:t>
      </w:r>
      <w:r w:rsidR="09327B14" w:rsidRPr="006405E0">
        <w:rPr>
          <w:sz w:val="22"/>
          <w:szCs w:val="22"/>
        </w:rPr>
        <w:t xml:space="preserve">rzestrzennego lub </w:t>
      </w:r>
      <w:r w:rsidR="00917DD6" w:rsidRPr="006405E0">
        <w:rPr>
          <w:sz w:val="22"/>
          <w:szCs w:val="22"/>
        </w:rPr>
        <w:t>decyzji o w</w:t>
      </w:r>
      <w:r w:rsidR="09327B14" w:rsidRPr="006405E0">
        <w:rPr>
          <w:sz w:val="22"/>
          <w:szCs w:val="22"/>
        </w:rPr>
        <w:t>arunka</w:t>
      </w:r>
      <w:r w:rsidR="00917DD6" w:rsidRPr="006405E0">
        <w:rPr>
          <w:sz w:val="22"/>
          <w:szCs w:val="22"/>
        </w:rPr>
        <w:t>ch z</w:t>
      </w:r>
      <w:r w:rsidR="09327B14" w:rsidRPr="006405E0">
        <w:rPr>
          <w:sz w:val="22"/>
          <w:szCs w:val="22"/>
        </w:rPr>
        <w:t>abudowy.</w:t>
      </w:r>
    </w:p>
    <w:p w14:paraId="1AD74C14" w14:textId="6DB5C042" w:rsidR="00FC20EE" w:rsidRPr="006405E0" w:rsidRDefault="00FC20EE" w:rsidP="006405E0">
      <w:pPr>
        <w:spacing w:before="120" w:after="120" w:line="259" w:lineRule="auto"/>
        <w:rPr>
          <w:sz w:val="22"/>
          <w:szCs w:val="22"/>
        </w:rPr>
      </w:pPr>
    </w:p>
    <w:sectPr w:rsidR="00FC20EE" w:rsidRPr="006405E0" w:rsidSect="00640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A228C" w14:textId="77777777" w:rsidR="007F066A" w:rsidRDefault="007F066A" w:rsidP="004F7003">
      <w:r>
        <w:separator/>
      </w:r>
    </w:p>
  </w:endnote>
  <w:endnote w:type="continuationSeparator" w:id="0">
    <w:p w14:paraId="55F56A46" w14:textId="77777777" w:rsidR="007F066A" w:rsidRDefault="007F066A" w:rsidP="004F7003">
      <w:r>
        <w:continuationSeparator/>
      </w:r>
    </w:p>
  </w:endnote>
  <w:endnote w:type="continuationNotice" w:id="1">
    <w:p w14:paraId="2E6AC6D9" w14:textId="77777777" w:rsidR="007F066A" w:rsidRDefault="007F06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F022E" w14:textId="77777777" w:rsidR="000D6EEE" w:rsidRDefault="000D6E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7B9AC24A" w:rsidR="00CA0793" w:rsidRPr="00722BE7" w:rsidRDefault="00CA0793" w:rsidP="00FC4D6D">
    <w:pPr>
      <w:pStyle w:val="Stopka"/>
      <w:jc w:val="center"/>
      <w:rPr>
        <w:rFonts w:asciiTheme="majorHAnsi" w:hAnsiTheme="majorHAnsi" w:cstheme="majorHAnsi"/>
        <w:b/>
        <w:bCs/>
        <w:szCs w:val="20"/>
      </w:rPr>
    </w:pPr>
    <w:r w:rsidRPr="000A1C6B">
      <w:rPr>
        <w:rFonts w:asciiTheme="majorHAnsi" w:hAnsiTheme="majorHAnsi" w:cstheme="majorHAnsi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0D6EEE">
      <w:rPr>
        <w:rFonts w:asciiTheme="majorHAnsi" w:hAnsiTheme="majorHAnsi" w:cstheme="majorHAnsi"/>
        <w:b/>
        <w:bCs/>
        <w:noProof/>
        <w:szCs w:val="20"/>
      </w:rPr>
      <w:t>2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  <w:r w:rsidRPr="000A1C6B">
      <w:rPr>
        <w:rFonts w:asciiTheme="majorHAnsi" w:hAnsiTheme="majorHAnsi" w:cstheme="majorHAnsi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0D6EEE">
      <w:rPr>
        <w:rFonts w:asciiTheme="majorHAnsi" w:hAnsiTheme="majorHAnsi" w:cstheme="majorHAnsi"/>
        <w:b/>
        <w:bCs/>
        <w:noProof/>
        <w:szCs w:val="20"/>
      </w:rPr>
      <w:t>3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</w:p>
  <w:p w14:paraId="7AF3DE07" w14:textId="77777777" w:rsidR="00CA0793" w:rsidRDefault="00CA079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5BFB8" w14:textId="77777777" w:rsidR="000D6EEE" w:rsidRDefault="000D6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2885F" w14:textId="77777777" w:rsidR="007F066A" w:rsidRDefault="007F066A" w:rsidP="004F7003">
      <w:r>
        <w:separator/>
      </w:r>
    </w:p>
  </w:footnote>
  <w:footnote w:type="continuationSeparator" w:id="0">
    <w:p w14:paraId="3ABC8CAA" w14:textId="77777777" w:rsidR="007F066A" w:rsidRDefault="007F066A" w:rsidP="004F7003">
      <w:r>
        <w:continuationSeparator/>
      </w:r>
    </w:p>
  </w:footnote>
  <w:footnote w:type="continuationNotice" w:id="1">
    <w:p w14:paraId="6DD6319B" w14:textId="77777777" w:rsidR="007F066A" w:rsidRDefault="007F06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C0919" w14:textId="77777777" w:rsidR="000D6EEE" w:rsidRDefault="000D6E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CA0793" w:rsidRPr="009F6ECA" w14:paraId="794AA946" w14:textId="77777777" w:rsidTr="034B1AB3">
      <w:trPr>
        <w:trHeight w:val="1282"/>
      </w:trPr>
      <w:tc>
        <w:tcPr>
          <w:tcW w:w="9072" w:type="dxa"/>
        </w:tcPr>
        <w:p w14:paraId="3E08F924" w14:textId="41A2C557" w:rsidR="00CA0793" w:rsidRPr="009A1908" w:rsidRDefault="00CA0793" w:rsidP="006405E0">
          <w:pPr>
            <w:pStyle w:val="Nagwek"/>
            <w:jc w:val="center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130D02AF" w14:textId="77777777" w:rsidR="00CA0793" w:rsidRPr="007474DA" w:rsidRDefault="00CA0793" w:rsidP="009A190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557"/>
      <w:gridCol w:w="2630"/>
      <w:gridCol w:w="3447"/>
    </w:tblGrid>
    <w:tr w:rsidR="006405E0" w:rsidRPr="009A1908" w14:paraId="3261C163" w14:textId="77777777" w:rsidTr="00EA5209">
      <w:tc>
        <w:tcPr>
          <w:tcW w:w="2557" w:type="dxa"/>
          <w:tcBorders>
            <w:top w:val="nil"/>
            <w:left w:val="nil"/>
            <w:bottom w:val="nil"/>
            <w:right w:val="nil"/>
          </w:tcBorders>
        </w:tcPr>
        <w:p w14:paraId="2B30731E" w14:textId="77777777" w:rsidR="006405E0" w:rsidRPr="009A1908" w:rsidRDefault="006405E0" w:rsidP="006405E0">
          <w:pPr>
            <w:spacing w:before="26"/>
            <w:ind w:left="20" w:right="-134"/>
            <w:rPr>
              <w:rFonts w:ascii="Times New Roman" w:hAnsi="Times New Roman"/>
              <w:sz w:val="22"/>
              <w:szCs w:val="22"/>
            </w:rPr>
          </w:pPr>
          <w:bookmarkStart w:id="17" w:name="_Hlk521433261"/>
        </w:p>
      </w:tc>
      <w:tc>
        <w:tcPr>
          <w:tcW w:w="2630" w:type="dxa"/>
          <w:tcBorders>
            <w:top w:val="nil"/>
            <w:left w:val="nil"/>
            <w:bottom w:val="nil"/>
            <w:right w:val="nil"/>
          </w:tcBorders>
        </w:tcPr>
        <w:p w14:paraId="7CBD135F" w14:textId="77777777" w:rsidR="006405E0" w:rsidRPr="009A1908" w:rsidRDefault="006405E0" w:rsidP="006405E0">
          <w:pPr>
            <w:jc w:val="center"/>
            <w:rPr>
              <w:rFonts w:ascii="Times New Roman" w:hAnsi="Times New Roman"/>
            </w:rPr>
          </w:pPr>
        </w:p>
      </w:tc>
      <w:tc>
        <w:tcPr>
          <w:tcW w:w="3447" w:type="dxa"/>
          <w:tcBorders>
            <w:top w:val="nil"/>
            <w:left w:val="nil"/>
            <w:bottom w:val="nil"/>
            <w:right w:val="nil"/>
          </w:tcBorders>
        </w:tcPr>
        <w:p w14:paraId="7C9D1CAB" w14:textId="77777777" w:rsidR="006405E0" w:rsidRPr="009A1908" w:rsidRDefault="006405E0" w:rsidP="006405E0">
          <w:pPr>
            <w:jc w:val="center"/>
            <w:rPr>
              <w:rFonts w:ascii="Times New Roman" w:hAnsi="Times New Roman"/>
            </w:rPr>
          </w:pPr>
        </w:p>
      </w:tc>
    </w:tr>
  </w:tbl>
  <w:p w14:paraId="6B44B0C7" w14:textId="77777777" w:rsidR="006405E0" w:rsidRPr="009A1908" w:rsidRDefault="0A1A57B8" w:rsidP="006405E0">
    <w:pPr>
      <w:pStyle w:val="Nagwek"/>
      <w:jc w:val="center"/>
      <w:rPr>
        <w:rFonts w:ascii="Times New Roman" w:hAnsi="Times New Roman"/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52D2FFCA" wp14:editId="3847A8C1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EBCE0" w14:textId="77777777" w:rsidR="006405E0" w:rsidRPr="009A1908" w:rsidRDefault="006405E0" w:rsidP="006405E0">
    <w:pPr>
      <w:pStyle w:val="Nagwek"/>
      <w:jc w:val="center"/>
      <w:rPr>
        <w:rFonts w:ascii="Times New Roman" w:hAnsi="Times New Roman"/>
        <w:i/>
        <w:sz w:val="15"/>
        <w:szCs w:val="15"/>
      </w:rPr>
    </w:pPr>
  </w:p>
  <w:p w14:paraId="12E0BD83" w14:textId="77777777" w:rsidR="006405E0" w:rsidRPr="009A1908" w:rsidRDefault="006405E0" w:rsidP="006405E0">
    <w:pPr>
      <w:pStyle w:val="Nagwek"/>
      <w:jc w:val="center"/>
      <w:rPr>
        <w:rFonts w:ascii="Times New Roman" w:hAnsi="Times New Roman"/>
        <w:i/>
        <w:sz w:val="15"/>
        <w:szCs w:val="15"/>
      </w:rPr>
    </w:pPr>
    <w:r w:rsidRPr="009A1908">
      <w:rPr>
        <w:rFonts w:ascii="Times New Roman" w:hAnsi="Times New Roman"/>
        <w:i/>
        <w:sz w:val="15"/>
        <w:szCs w:val="15"/>
      </w:rPr>
      <w:t>Zamówienie jest współfinansowane ze środków Europejskiego Funduszu Rozwoju Regionalnego w ramach poddziałania 4.1.3 Innowacyjne metody zarządzania badaniami Programu Operacyjnego Inteligentny Rozwój, w ramach projektu pozakonkursowego pn. Podniesienie poziomu innowacyjności gospodarki poprzez realizację przedsięwzięć badawczych w trybie innowacyjnych zamówień publicznych w celu wsparcia realizacji strategii Europejskiego Zielonego Ładu, zgodnie z umową z dnia 3 lipca 2020 r. numer POIR.04.01.03-00-0001/20-00)</w:t>
    </w:r>
  </w:p>
  <w:bookmarkEnd w:id="17"/>
  <w:p w14:paraId="5CCF504F" w14:textId="77777777" w:rsidR="006405E0" w:rsidRDefault="00640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FEF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F7A"/>
    <w:multiLevelType w:val="hybridMultilevel"/>
    <w:tmpl w:val="A58C924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E0A576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D68EB"/>
    <w:multiLevelType w:val="hybridMultilevel"/>
    <w:tmpl w:val="9D7AEAE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5CDA"/>
    <w:multiLevelType w:val="hybridMultilevel"/>
    <w:tmpl w:val="B100FA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E1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ED1463"/>
    <w:multiLevelType w:val="hybridMultilevel"/>
    <w:tmpl w:val="1DD83F6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520F04"/>
    <w:multiLevelType w:val="hybridMultilevel"/>
    <w:tmpl w:val="BA420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A174A"/>
    <w:multiLevelType w:val="hybridMultilevel"/>
    <w:tmpl w:val="440854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A459A"/>
    <w:multiLevelType w:val="hybridMultilevel"/>
    <w:tmpl w:val="D3D4F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81FF5"/>
    <w:multiLevelType w:val="hybridMultilevel"/>
    <w:tmpl w:val="81483496"/>
    <w:lvl w:ilvl="0" w:tplc="D7264B04">
      <w:start w:val="1"/>
      <w:numFmt w:val="decimal"/>
      <w:lvlText w:val="%1."/>
      <w:lvlJc w:val="left"/>
      <w:pPr>
        <w:ind w:left="720" w:hanging="360"/>
      </w:pPr>
    </w:lvl>
    <w:lvl w:ilvl="1" w:tplc="50A66E7A">
      <w:start w:val="1"/>
      <w:numFmt w:val="lowerLetter"/>
      <w:lvlText w:val="%2."/>
      <w:lvlJc w:val="left"/>
      <w:pPr>
        <w:ind w:left="1440" w:hanging="360"/>
      </w:pPr>
    </w:lvl>
    <w:lvl w:ilvl="2" w:tplc="D9C6FC26">
      <w:start w:val="1"/>
      <w:numFmt w:val="lowerRoman"/>
      <w:lvlText w:val="%3."/>
      <w:lvlJc w:val="right"/>
      <w:pPr>
        <w:ind w:left="2160" w:hanging="180"/>
      </w:pPr>
    </w:lvl>
    <w:lvl w:ilvl="3" w:tplc="F7E81FE6">
      <w:start w:val="1"/>
      <w:numFmt w:val="decimal"/>
      <w:lvlText w:val="%4."/>
      <w:lvlJc w:val="left"/>
      <w:pPr>
        <w:ind w:left="2880" w:hanging="360"/>
      </w:pPr>
    </w:lvl>
    <w:lvl w:ilvl="4" w:tplc="07AE1772">
      <w:start w:val="1"/>
      <w:numFmt w:val="lowerLetter"/>
      <w:lvlText w:val="%5."/>
      <w:lvlJc w:val="left"/>
      <w:pPr>
        <w:ind w:left="3600" w:hanging="360"/>
      </w:pPr>
    </w:lvl>
    <w:lvl w:ilvl="5" w:tplc="ADC275BE">
      <w:start w:val="1"/>
      <w:numFmt w:val="lowerRoman"/>
      <w:lvlText w:val="%6."/>
      <w:lvlJc w:val="right"/>
      <w:pPr>
        <w:ind w:left="4320" w:hanging="180"/>
      </w:pPr>
    </w:lvl>
    <w:lvl w:ilvl="6" w:tplc="7AAECE2E">
      <w:start w:val="1"/>
      <w:numFmt w:val="decimal"/>
      <w:lvlText w:val="%7."/>
      <w:lvlJc w:val="left"/>
      <w:pPr>
        <w:ind w:left="5040" w:hanging="360"/>
      </w:pPr>
    </w:lvl>
    <w:lvl w:ilvl="7" w:tplc="542CA26A">
      <w:start w:val="1"/>
      <w:numFmt w:val="lowerLetter"/>
      <w:lvlText w:val="%8."/>
      <w:lvlJc w:val="left"/>
      <w:pPr>
        <w:ind w:left="5760" w:hanging="360"/>
      </w:pPr>
    </w:lvl>
    <w:lvl w:ilvl="8" w:tplc="59F8004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B59F2"/>
    <w:multiLevelType w:val="hybridMultilevel"/>
    <w:tmpl w:val="9C5E4038"/>
    <w:lvl w:ilvl="0" w:tplc="67826F0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1072B"/>
    <w:multiLevelType w:val="hybridMultilevel"/>
    <w:tmpl w:val="65B06E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37066B0"/>
    <w:multiLevelType w:val="hybridMultilevel"/>
    <w:tmpl w:val="8710F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6C3677E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20697"/>
    <w:multiLevelType w:val="hybridMultilevel"/>
    <w:tmpl w:val="F6FA965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E620A"/>
    <w:multiLevelType w:val="multilevel"/>
    <w:tmpl w:val="314CB4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B9611E"/>
    <w:multiLevelType w:val="hybridMultilevel"/>
    <w:tmpl w:val="2C6802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F5961"/>
    <w:multiLevelType w:val="hybridMultilevel"/>
    <w:tmpl w:val="E6E68CDE"/>
    <w:lvl w:ilvl="0" w:tplc="C0E6B1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05EBD"/>
    <w:multiLevelType w:val="hybridMultilevel"/>
    <w:tmpl w:val="39001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F1B13"/>
    <w:multiLevelType w:val="hybridMultilevel"/>
    <w:tmpl w:val="19D8F870"/>
    <w:lvl w:ilvl="0" w:tplc="B8B0D03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26B5D"/>
    <w:multiLevelType w:val="hybridMultilevel"/>
    <w:tmpl w:val="A5A09494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E3088"/>
    <w:multiLevelType w:val="hybridMultilevel"/>
    <w:tmpl w:val="2ED88A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FE14A65"/>
    <w:multiLevelType w:val="hybridMultilevel"/>
    <w:tmpl w:val="39001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13D4E"/>
    <w:multiLevelType w:val="multilevel"/>
    <w:tmpl w:val="049AEB32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01D4B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7F4075"/>
    <w:multiLevelType w:val="hybridMultilevel"/>
    <w:tmpl w:val="C9AC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9542B"/>
    <w:multiLevelType w:val="hybridMultilevel"/>
    <w:tmpl w:val="2BE2D77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77E7269"/>
    <w:multiLevelType w:val="hybridMultilevel"/>
    <w:tmpl w:val="C4D4B6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7674EE"/>
    <w:multiLevelType w:val="hybridMultilevel"/>
    <w:tmpl w:val="D2FCB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29"/>
  </w:num>
  <w:num w:numId="4">
    <w:abstractNumId w:val="30"/>
  </w:num>
  <w:num w:numId="5">
    <w:abstractNumId w:val="17"/>
  </w:num>
  <w:num w:numId="6">
    <w:abstractNumId w:val="6"/>
  </w:num>
  <w:num w:numId="7">
    <w:abstractNumId w:val="3"/>
  </w:num>
  <w:num w:numId="8">
    <w:abstractNumId w:val="20"/>
  </w:num>
  <w:num w:numId="9">
    <w:abstractNumId w:val="22"/>
  </w:num>
  <w:num w:numId="10">
    <w:abstractNumId w:val="1"/>
  </w:num>
  <w:num w:numId="11">
    <w:abstractNumId w:val="10"/>
  </w:num>
  <w:num w:numId="12">
    <w:abstractNumId w:val="7"/>
  </w:num>
  <w:num w:numId="13">
    <w:abstractNumId w:val="2"/>
  </w:num>
  <w:num w:numId="14">
    <w:abstractNumId w:val="25"/>
  </w:num>
  <w:num w:numId="15">
    <w:abstractNumId w:val="18"/>
  </w:num>
  <w:num w:numId="16">
    <w:abstractNumId w:val="12"/>
  </w:num>
  <w:num w:numId="17">
    <w:abstractNumId w:val="25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5"/>
  </w:num>
  <w:num w:numId="26">
    <w:abstractNumId w:val="24"/>
  </w:num>
  <w:num w:numId="27">
    <w:abstractNumId w:val="19"/>
  </w:num>
  <w:num w:numId="28">
    <w:abstractNumId w:val="25"/>
  </w:num>
  <w:num w:numId="29">
    <w:abstractNumId w:val="25"/>
  </w:num>
  <w:num w:numId="30">
    <w:abstractNumId w:val="25"/>
  </w:num>
  <w:num w:numId="31">
    <w:abstractNumId w:val="25"/>
  </w:num>
  <w:num w:numId="32">
    <w:abstractNumId w:val="11"/>
  </w:num>
  <w:num w:numId="33">
    <w:abstractNumId w:val="5"/>
  </w:num>
  <w:num w:numId="34">
    <w:abstractNumId w:val="28"/>
  </w:num>
  <w:num w:numId="35">
    <w:abstractNumId w:val="4"/>
  </w:num>
  <w:num w:numId="36">
    <w:abstractNumId w:val="26"/>
  </w:num>
  <w:num w:numId="37">
    <w:abstractNumId w:val="16"/>
  </w:num>
  <w:num w:numId="38">
    <w:abstractNumId w:val="8"/>
  </w:num>
  <w:num w:numId="39">
    <w:abstractNumId w:val="0"/>
  </w:num>
  <w:num w:numId="40">
    <w:abstractNumId w:val="14"/>
  </w:num>
  <w:num w:numId="41">
    <w:abstractNumId w:val="15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trackRevisions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11182"/>
    <w:rsid w:val="00013448"/>
    <w:rsid w:val="0001394D"/>
    <w:rsid w:val="00017215"/>
    <w:rsid w:val="0001782E"/>
    <w:rsid w:val="000213C3"/>
    <w:rsid w:val="000227DB"/>
    <w:rsid w:val="000239B3"/>
    <w:rsid w:val="00027E39"/>
    <w:rsid w:val="000349F4"/>
    <w:rsid w:val="00034BAC"/>
    <w:rsid w:val="00040823"/>
    <w:rsid w:val="00046845"/>
    <w:rsid w:val="0004752C"/>
    <w:rsid w:val="00050891"/>
    <w:rsid w:val="00050ABA"/>
    <w:rsid w:val="000526CE"/>
    <w:rsid w:val="00053126"/>
    <w:rsid w:val="000545DD"/>
    <w:rsid w:val="00056F02"/>
    <w:rsid w:val="0005792C"/>
    <w:rsid w:val="00063CE9"/>
    <w:rsid w:val="000652D3"/>
    <w:rsid w:val="00066220"/>
    <w:rsid w:val="00067A2E"/>
    <w:rsid w:val="00071B36"/>
    <w:rsid w:val="000740C1"/>
    <w:rsid w:val="0007663E"/>
    <w:rsid w:val="000770A6"/>
    <w:rsid w:val="00077E45"/>
    <w:rsid w:val="0008369B"/>
    <w:rsid w:val="00085BB2"/>
    <w:rsid w:val="00086730"/>
    <w:rsid w:val="00092916"/>
    <w:rsid w:val="000939B2"/>
    <w:rsid w:val="000A0BCE"/>
    <w:rsid w:val="000A1C6B"/>
    <w:rsid w:val="000A31C8"/>
    <w:rsid w:val="000A4BDB"/>
    <w:rsid w:val="000A65D0"/>
    <w:rsid w:val="000B19B5"/>
    <w:rsid w:val="000B289D"/>
    <w:rsid w:val="000B43A2"/>
    <w:rsid w:val="000B64EC"/>
    <w:rsid w:val="000B7926"/>
    <w:rsid w:val="000C3402"/>
    <w:rsid w:val="000C4839"/>
    <w:rsid w:val="000C7547"/>
    <w:rsid w:val="000D5C8D"/>
    <w:rsid w:val="000D6EEE"/>
    <w:rsid w:val="000E12E7"/>
    <w:rsid w:val="000E46EF"/>
    <w:rsid w:val="000E63C1"/>
    <w:rsid w:val="000F0664"/>
    <w:rsid w:val="000F2E05"/>
    <w:rsid w:val="000F4404"/>
    <w:rsid w:val="000F5396"/>
    <w:rsid w:val="000F6CDF"/>
    <w:rsid w:val="000F73AB"/>
    <w:rsid w:val="0010199B"/>
    <w:rsid w:val="00102373"/>
    <w:rsid w:val="001031C2"/>
    <w:rsid w:val="00105491"/>
    <w:rsid w:val="001064EF"/>
    <w:rsid w:val="00106CE8"/>
    <w:rsid w:val="0010799A"/>
    <w:rsid w:val="00107FAF"/>
    <w:rsid w:val="001101AE"/>
    <w:rsid w:val="00111981"/>
    <w:rsid w:val="00111B7D"/>
    <w:rsid w:val="001132FD"/>
    <w:rsid w:val="00114116"/>
    <w:rsid w:val="00114E8A"/>
    <w:rsid w:val="0011597D"/>
    <w:rsid w:val="00117A57"/>
    <w:rsid w:val="00121426"/>
    <w:rsid w:val="001254CA"/>
    <w:rsid w:val="001279BC"/>
    <w:rsid w:val="00127BE1"/>
    <w:rsid w:val="00143012"/>
    <w:rsid w:val="00143EB9"/>
    <w:rsid w:val="00144F19"/>
    <w:rsid w:val="00146198"/>
    <w:rsid w:val="00146BB7"/>
    <w:rsid w:val="001503E1"/>
    <w:rsid w:val="00150D7C"/>
    <w:rsid w:val="001510B1"/>
    <w:rsid w:val="00154548"/>
    <w:rsid w:val="00156D37"/>
    <w:rsid w:val="001603AA"/>
    <w:rsid w:val="0016205C"/>
    <w:rsid w:val="00163DAA"/>
    <w:rsid w:val="0016446F"/>
    <w:rsid w:val="00166EEA"/>
    <w:rsid w:val="00167078"/>
    <w:rsid w:val="00173A05"/>
    <w:rsid w:val="001743E5"/>
    <w:rsid w:val="001746FE"/>
    <w:rsid w:val="001753FC"/>
    <w:rsid w:val="00176B5A"/>
    <w:rsid w:val="001772A5"/>
    <w:rsid w:val="00186AA2"/>
    <w:rsid w:val="00195BDA"/>
    <w:rsid w:val="001A0DE1"/>
    <w:rsid w:val="001A6B36"/>
    <w:rsid w:val="001A7D69"/>
    <w:rsid w:val="001B005D"/>
    <w:rsid w:val="001B4EA1"/>
    <w:rsid w:val="001B63BB"/>
    <w:rsid w:val="001B6B9B"/>
    <w:rsid w:val="001C0F20"/>
    <w:rsid w:val="001C16E4"/>
    <w:rsid w:val="001C226C"/>
    <w:rsid w:val="001C30FB"/>
    <w:rsid w:val="001C474F"/>
    <w:rsid w:val="001C5796"/>
    <w:rsid w:val="001D32FB"/>
    <w:rsid w:val="001D7DAC"/>
    <w:rsid w:val="001E307C"/>
    <w:rsid w:val="001E4DB3"/>
    <w:rsid w:val="001F0636"/>
    <w:rsid w:val="001F0E66"/>
    <w:rsid w:val="001F27D3"/>
    <w:rsid w:val="001F340F"/>
    <w:rsid w:val="001F4152"/>
    <w:rsid w:val="001F47C7"/>
    <w:rsid w:val="001F54BA"/>
    <w:rsid w:val="001F6FE2"/>
    <w:rsid w:val="0020105B"/>
    <w:rsid w:val="0020273B"/>
    <w:rsid w:val="00203221"/>
    <w:rsid w:val="00205820"/>
    <w:rsid w:val="002120D7"/>
    <w:rsid w:val="00213E6F"/>
    <w:rsid w:val="00221380"/>
    <w:rsid w:val="00223D39"/>
    <w:rsid w:val="00224E30"/>
    <w:rsid w:val="002301F9"/>
    <w:rsid w:val="00230DBC"/>
    <w:rsid w:val="00233814"/>
    <w:rsid w:val="002351DB"/>
    <w:rsid w:val="002363AF"/>
    <w:rsid w:val="00237C3C"/>
    <w:rsid w:val="002415D3"/>
    <w:rsid w:val="00241985"/>
    <w:rsid w:val="00247102"/>
    <w:rsid w:val="002474BD"/>
    <w:rsid w:val="00251F86"/>
    <w:rsid w:val="00256DA6"/>
    <w:rsid w:val="002610FB"/>
    <w:rsid w:val="002611F8"/>
    <w:rsid w:val="00262EBE"/>
    <w:rsid w:val="002634F6"/>
    <w:rsid w:val="00263D72"/>
    <w:rsid w:val="00263F55"/>
    <w:rsid w:val="0026463A"/>
    <w:rsid w:val="00265992"/>
    <w:rsid w:val="002659D0"/>
    <w:rsid w:val="00265B2F"/>
    <w:rsid w:val="00266237"/>
    <w:rsid w:val="00276448"/>
    <w:rsid w:val="002838B7"/>
    <w:rsid w:val="002865BA"/>
    <w:rsid w:val="00290836"/>
    <w:rsid w:val="002910D9"/>
    <w:rsid w:val="002924EE"/>
    <w:rsid w:val="00293700"/>
    <w:rsid w:val="00293FEC"/>
    <w:rsid w:val="00296B50"/>
    <w:rsid w:val="00297721"/>
    <w:rsid w:val="002A029B"/>
    <w:rsid w:val="002A41FD"/>
    <w:rsid w:val="002A4A1C"/>
    <w:rsid w:val="002A69FD"/>
    <w:rsid w:val="002A6D65"/>
    <w:rsid w:val="002A78F1"/>
    <w:rsid w:val="002B3A04"/>
    <w:rsid w:val="002B4AAF"/>
    <w:rsid w:val="002B4E89"/>
    <w:rsid w:val="002C0720"/>
    <w:rsid w:val="002C2645"/>
    <w:rsid w:val="002C2ABE"/>
    <w:rsid w:val="002C70A5"/>
    <w:rsid w:val="002C7AF0"/>
    <w:rsid w:val="002D146C"/>
    <w:rsid w:val="002D17A5"/>
    <w:rsid w:val="002D2A68"/>
    <w:rsid w:val="002D3206"/>
    <w:rsid w:val="002D36E3"/>
    <w:rsid w:val="002D5445"/>
    <w:rsid w:val="002E0202"/>
    <w:rsid w:val="002E3D74"/>
    <w:rsid w:val="002E4682"/>
    <w:rsid w:val="002F150E"/>
    <w:rsid w:val="002F1956"/>
    <w:rsid w:val="002F3D2F"/>
    <w:rsid w:val="002F4C4B"/>
    <w:rsid w:val="002F5D90"/>
    <w:rsid w:val="002F64F9"/>
    <w:rsid w:val="00301AEB"/>
    <w:rsid w:val="00302627"/>
    <w:rsid w:val="00303708"/>
    <w:rsid w:val="00304B48"/>
    <w:rsid w:val="003054BD"/>
    <w:rsid w:val="0031193A"/>
    <w:rsid w:val="00316A09"/>
    <w:rsid w:val="003217CF"/>
    <w:rsid w:val="003238B5"/>
    <w:rsid w:val="00323CB8"/>
    <w:rsid w:val="00323EEB"/>
    <w:rsid w:val="00324AB0"/>
    <w:rsid w:val="00326474"/>
    <w:rsid w:val="00335608"/>
    <w:rsid w:val="003367FC"/>
    <w:rsid w:val="003417AB"/>
    <w:rsid w:val="00342081"/>
    <w:rsid w:val="003440C8"/>
    <w:rsid w:val="0034425A"/>
    <w:rsid w:val="00346E71"/>
    <w:rsid w:val="0035000B"/>
    <w:rsid w:val="00350C1D"/>
    <w:rsid w:val="00351730"/>
    <w:rsid w:val="003618B2"/>
    <w:rsid w:val="00362D3D"/>
    <w:rsid w:val="00363F7C"/>
    <w:rsid w:val="0037090B"/>
    <w:rsid w:val="003730A5"/>
    <w:rsid w:val="003741A0"/>
    <w:rsid w:val="0038111B"/>
    <w:rsid w:val="00383D78"/>
    <w:rsid w:val="00384D23"/>
    <w:rsid w:val="00385824"/>
    <w:rsid w:val="00391826"/>
    <w:rsid w:val="00391984"/>
    <w:rsid w:val="00391A51"/>
    <w:rsid w:val="00392683"/>
    <w:rsid w:val="00392732"/>
    <w:rsid w:val="00393449"/>
    <w:rsid w:val="00393911"/>
    <w:rsid w:val="00395322"/>
    <w:rsid w:val="003953A7"/>
    <w:rsid w:val="00395D7E"/>
    <w:rsid w:val="00395E1C"/>
    <w:rsid w:val="003974D6"/>
    <w:rsid w:val="00397843"/>
    <w:rsid w:val="003A0041"/>
    <w:rsid w:val="003A0CDC"/>
    <w:rsid w:val="003A25E5"/>
    <w:rsid w:val="003A284D"/>
    <w:rsid w:val="003A643A"/>
    <w:rsid w:val="003A6CCC"/>
    <w:rsid w:val="003A6DC2"/>
    <w:rsid w:val="003B01C7"/>
    <w:rsid w:val="003B21D6"/>
    <w:rsid w:val="003B28CA"/>
    <w:rsid w:val="003B3A22"/>
    <w:rsid w:val="003C2C2B"/>
    <w:rsid w:val="003C40C1"/>
    <w:rsid w:val="003C484C"/>
    <w:rsid w:val="003C6AC0"/>
    <w:rsid w:val="003D3E3E"/>
    <w:rsid w:val="003E2781"/>
    <w:rsid w:val="003E3A3F"/>
    <w:rsid w:val="003E4F01"/>
    <w:rsid w:val="003E539B"/>
    <w:rsid w:val="003F0A62"/>
    <w:rsid w:val="003F178A"/>
    <w:rsid w:val="003F2BDD"/>
    <w:rsid w:val="003F4241"/>
    <w:rsid w:val="003F60D2"/>
    <w:rsid w:val="003F7047"/>
    <w:rsid w:val="004000A8"/>
    <w:rsid w:val="0040017C"/>
    <w:rsid w:val="004007EF"/>
    <w:rsid w:val="004009CC"/>
    <w:rsid w:val="00400E93"/>
    <w:rsid w:val="004012D3"/>
    <w:rsid w:val="004023D6"/>
    <w:rsid w:val="00405DE6"/>
    <w:rsid w:val="004079BB"/>
    <w:rsid w:val="00412239"/>
    <w:rsid w:val="00412EA8"/>
    <w:rsid w:val="004130E9"/>
    <w:rsid w:val="0041342D"/>
    <w:rsid w:val="00417205"/>
    <w:rsid w:val="0042164B"/>
    <w:rsid w:val="00427F65"/>
    <w:rsid w:val="0043267E"/>
    <w:rsid w:val="00433ED6"/>
    <w:rsid w:val="00437BDB"/>
    <w:rsid w:val="00443DAF"/>
    <w:rsid w:val="00444681"/>
    <w:rsid w:val="00444EFA"/>
    <w:rsid w:val="004467E0"/>
    <w:rsid w:val="00447CFE"/>
    <w:rsid w:val="00451321"/>
    <w:rsid w:val="00453F7B"/>
    <w:rsid w:val="004564F2"/>
    <w:rsid w:val="00456971"/>
    <w:rsid w:val="004570EC"/>
    <w:rsid w:val="004621B5"/>
    <w:rsid w:val="00462E90"/>
    <w:rsid w:val="00467088"/>
    <w:rsid w:val="004677F1"/>
    <w:rsid w:val="004701B4"/>
    <w:rsid w:val="00470EF8"/>
    <w:rsid w:val="0047287C"/>
    <w:rsid w:val="00473D53"/>
    <w:rsid w:val="00480BAB"/>
    <w:rsid w:val="00481832"/>
    <w:rsid w:val="00481F55"/>
    <w:rsid w:val="00484878"/>
    <w:rsid w:val="00492492"/>
    <w:rsid w:val="004931E1"/>
    <w:rsid w:val="004960C1"/>
    <w:rsid w:val="00496A22"/>
    <w:rsid w:val="004A0E45"/>
    <w:rsid w:val="004A17E3"/>
    <w:rsid w:val="004A188F"/>
    <w:rsid w:val="004A1972"/>
    <w:rsid w:val="004A3AD6"/>
    <w:rsid w:val="004A581A"/>
    <w:rsid w:val="004B24C6"/>
    <w:rsid w:val="004B46D8"/>
    <w:rsid w:val="004B5A40"/>
    <w:rsid w:val="004B66F6"/>
    <w:rsid w:val="004B691C"/>
    <w:rsid w:val="004C07E7"/>
    <w:rsid w:val="004C386D"/>
    <w:rsid w:val="004C423E"/>
    <w:rsid w:val="004C446C"/>
    <w:rsid w:val="004C5064"/>
    <w:rsid w:val="004C6769"/>
    <w:rsid w:val="004D0C8D"/>
    <w:rsid w:val="004D0FD8"/>
    <w:rsid w:val="004D30CF"/>
    <w:rsid w:val="004D3E16"/>
    <w:rsid w:val="004D43DE"/>
    <w:rsid w:val="004D62D6"/>
    <w:rsid w:val="004D7CCF"/>
    <w:rsid w:val="004E1A9A"/>
    <w:rsid w:val="004E3FD1"/>
    <w:rsid w:val="004E5BB4"/>
    <w:rsid w:val="004F11C9"/>
    <w:rsid w:val="004F4246"/>
    <w:rsid w:val="004F539A"/>
    <w:rsid w:val="004F7003"/>
    <w:rsid w:val="0050255C"/>
    <w:rsid w:val="00502785"/>
    <w:rsid w:val="0050325A"/>
    <w:rsid w:val="00503CA3"/>
    <w:rsid w:val="00504F1B"/>
    <w:rsid w:val="0050511F"/>
    <w:rsid w:val="00505358"/>
    <w:rsid w:val="00507637"/>
    <w:rsid w:val="00510CEF"/>
    <w:rsid w:val="00511A83"/>
    <w:rsid w:val="00512BCE"/>
    <w:rsid w:val="0051627A"/>
    <w:rsid w:val="0051654D"/>
    <w:rsid w:val="00517A99"/>
    <w:rsid w:val="005212CD"/>
    <w:rsid w:val="00522AA1"/>
    <w:rsid w:val="005309AD"/>
    <w:rsid w:val="00532C22"/>
    <w:rsid w:val="00533CE4"/>
    <w:rsid w:val="00535D85"/>
    <w:rsid w:val="00541DF9"/>
    <w:rsid w:val="00542812"/>
    <w:rsid w:val="00543739"/>
    <w:rsid w:val="0054509B"/>
    <w:rsid w:val="005450CF"/>
    <w:rsid w:val="0054560F"/>
    <w:rsid w:val="00545FB1"/>
    <w:rsid w:val="00554BFD"/>
    <w:rsid w:val="00556FBF"/>
    <w:rsid w:val="0055750A"/>
    <w:rsid w:val="005650E6"/>
    <w:rsid w:val="00565E48"/>
    <w:rsid w:val="00567291"/>
    <w:rsid w:val="00567701"/>
    <w:rsid w:val="00567B38"/>
    <w:rsid w:val="00571F01"/>
    <w:rsid w:val="005748BF"/>
    <w:rsid w:val="00576D9A"/>
    <w:rsid w:val="0057761A"/>
    <w:rsid w:val="00577839"/>
    <w:rsid w:val="0058137C"/>
    <w:rsid w:val="00582281"/>
    <w:rsid w:val="00583939"/>
    <w:rsid w:val="00587183"/>
    <w:rsid w:val="0058732C"/>
    <w:rsid w:val="00591A4F"/>
    <w:rsid w:val="0059327D"/>
    <w:rsid w:val="00594549"/>
    <w:rsid w:val="00596391"/>
    <w:rsid w:val="00596ACA"/>
    <w:rsid w:val="0059793D"/>
    <w:rsid w:val="00597C55"/>
    <w:rsid w:val="005A049F"/>
    <w:rsid w:val="005A0E02"/>
    <w:rsid w:val="005A2817"/>
    <w:rsid w:val="005A32C9"/>
    <w:rsid w:val="005A4911"/>
    <w:rsid w:val="005A62D7"/>
    <w:rsid w:val="005A6B71"/>
    <w:rsid w:val="005B31D8"/>
    <w:rsid w:val="005B5959"/>
    <w:rsid w:val="005B5FEC"/>
    <w:rsid w:val="005C01D0"/>
    <w:rsid w:val="005C0A49"/>
    <w:rsid w:val="005C33EE"/>
    <w:rsid w:val="005C7D62"/>
    <w:rsid w:val="005D591E"/>
    <w:rsid w:val="005D74BC"/>
    <w:rsid w:val="005E1D9D"/>
    <w:rsid w:val="005E269A"/>
    <w:rsid w:val="005E5CF3"/>
    <w:rsid w:val="005F18FD"/>
    <w:rsid w:val="005F3A33"/>
    <w:rsid w:val="005F4CBB"/>
    <w:rsid w:val="005F4E70"/>
    <w:rsid w:val="005F7CC2"/>
    <w:rsid w:val="00601505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53DC"/>
    <w:rsid w:val="006256B0"/>
    <w:rsid w:val="00632371"/>
    <w:rsid w:val="006405E0"/>
    <w:rsid w:val="006424AE"/>
    <w:rsid w:val="00644EB8"/>
    <w:rsid w:val="00646E5B"/>
    <w:rsid w:val="00650F0D"/>
    <w:rsid w:val="00652441"/>
    <w:rsid w:val="006618F3"/>
    <w:rsid w:val="00670248"/>
    <w:rsid w:val="00671C63"/>
    <w:rsid w:val="006807F4"/>
    <w:rsid w:val="00687586"/>
    <w:rsid w:val="00691B2A"/>
    <w:rsid w:val="00692010"/>
    <w:rsid w:val="00697457"/>
    <w:rsid w:val="006A133A"/>
    <w:rsid w:val="006A1799"/>
    <w:rsid w:val="006A41A1"/>
    <w:rsid w:val="006A51B5"/>
    <w:rsid w:val="006B0D2C"/>
    <w:rsid w:val="006B1CC5"/>
    <w:rsid w:val="006B27D4"/>
    <w:rsid w:val="006B4D33"/>
    <w:rsid w:val="006D6091"/>
    <w:rsid w:val="006D64C5"/>
    <w:rsid w:val="006E1BBB"/>
    <w:rsid w:val="006E2C93"/>
    <w:rsid w:val="006E3A60"/>
    <w:rsid w:val="006E5AAB"/>
    <w:rsid w:val="006E6C7A"/>
    <w:rsid w:val="006F0FA4"/>
    <w:rsid w:val="006F1CFE"/>
    <w:rsid w:val="006F30D6"/>
    <w:rsid w:val="006F48A1"/>
    <w:rsid w:val="006F5C55"/>
    <w:rsid w:val="006F6865"/>
    <w:rsid w:val="00700331"/>
    <w:rsid w:val="0070299E"/>
    <w:rsid w:val="0070447A"/>
    <w:rsid w:val="0070734F"/>
    <w:rsid w:val="007101FE"/>
    <w:rsid w:val="00713E61"/>
    <w:rsid w:val="00714A66"/>
    <w:rsid w:val="0071555A"/>
    <w:rsid w:val="00720483"/>
    <w:rsid w:val="0072247D"/>
    <w:rsid w:val="00722BE7"/>
    <w:rsid w:val="00723DCC"/>
    <w:rsid w:val="00727BC9"/>
    <w:rsid w:val="00730BF4"/>
    <w:rsid w:val="0073130D"/>
    <w:rsid w:val="00731AC6"/>
    <w:rsid w:val="0073434B"/>
    <w:rsid w:val="00736CC5"/>
    <w:rsid w:val="00740CF5"/>
    <w:rsid w:val="00742F8E"/>
    <w:rsid w:val="0074382A"/>
    <w:rsid w:val="007443BA"/>
    <w:rsid w:val="007474DA"/>
    <w:rsid w:val="00750FF9"/>
    <w:rsid w:val="00751904"/>
    <w:rsid w:val="00753F16"/>
    <w:rsid w:val="00754110"/>
    <w:rsid w:val="007608FD"/>
    <w:rsid w:val="00763828"/>
    <w:rsid w:val="0076555B"/>
    <w:rsid w:val="00766764"/>
    <w:rsid w:val="007674C8"/>
    <w:rsid w:val="007706F1"/>
    <w:rsid w:val="00775274"/>
    <w:rsid w:val="00796EFE"/>
    <w:rsid w:val="007A0D01"/>
    <w:rsid w:val="007A0ED9"/>
    <w:rsid w:val="007A4EF0"/>
    <w:rsid w:val="007A59E0"/>
    <w:rsid w:val="007B24C2"/>
    <w:rsid w:val="007B5F0B"/>
    <w:rsid w:val="007B78B8"/>
    <w:rsid w:val="007C0A7B"/>
    <w:rsid w:val="007C4723"/>
    <w:rsid w:val="007C5A7E"/>
    <w:rsid w:val="007C62C7"/>
    <w:rsid w:val="007C71A0"/>
    <w:rsid w:val="007C772E"/>
    <w:rsid w:val="007D30E6"/>
    <w:rsid w:val="007D3CE7"/>
    <w:rsid w:val="007D535E"/>
    <w:rsid w:val="007D5823"/>
    <w:rsid w:val="007E0115"/>
    <w:rsid w:val="007E084A"/>
    <w:rsid w:val="007E15F5"/>
    <w:rsid w:val="007E1A65"/>
    <w:rsid w:val="007E1D17"/>
    <w:rsid w:val="007E29A7"/>
    <w:rsid w:val="007E378B"/>
    <w:rsid w:val="007E3B15"/>
    <w:rsid w:val="007E4C14"/>
    <w:rsid w:val="007E4EF4"/>
    <w:rsid w:val="007E5398"/>
    <w:rsid w:val="007E6290"/>
    <w:rsid w:val="007F066A"/>
    <w:rsid w:val="007F2906"/>
    <w:rsid w:val="00800465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220CF"/>
    <w:rsid w:val="008256FC"/>
    <w:rsid w:val="00827A90"/>
    <w:rsid w:val="00832D28"/>
    <w:rsid w:val="00833934"/>
    <w:rsid w:val="00833AE5"/>
    <w:rsid w:val="00834140"/>
    <w:rsid w:val="00834941"/>
    <w:rsid w:val="00843729"/>
    <w:rsid w:val="0085127B"/>
    <w:rsid w:val="008557D2"/>
    <w:rsid w:val="0085588A"/>
    <w:rsid w:val="00857A1F"/>
    <w:rsid w:val="008609C5"/>
    <w:rsid w:val="00861407"/>
    <w:rsid w:val="00861AEE"/>
    <w:rsid w:val="00866496"/>
    <w:rsid w:val="00867850"/>
    <w:rsid w:val="00870165"/>
    <w:rsid w:val="008711CC"/>
    <w:rsid w:val="00871240"/>
    <w:rsid w:val="008727EC"/>
    <w:rsid w:val="00872E67"/>
    <w:rsid w:val="0087521D"/>
    <w:rsid w:val="008758B7"/>
    <w:rsid w:val="008768B5"/>
    <w:rsid w:val="00876F41"/>
    <w:rsid w:val="008779C0"/>
    <w:rsid w:val="008813C8"/>
    <w:rsid w:val="00886B57"/>
    <w:rsid w:val="00887918"/>
    <w:rsid w:val="00890AC8"/>
    <w:rsid w:val="008917E1"/>
    <w:rsid w:val="00897543"/>
    <w:rsid w:val="008A49C9"/>
    <w:rsid w:val="008B0C8C"/>
    <w:rsid w:val="008B1EE7"/>
    <w:rsid w:val="008B27DF"/>
    <w:rsid w:val="008B4C67"/>
    <w:rsid w:val="008B554E"/>
    <w:rsid w:val="008B5AC9"/>
    <w:rsid w:val="008B7521"/>
    <w:rsid w:val="008C4325"/>
    <w:rsid w:val="008C5C01"/>
    <w:rsid w:val="008C68F2"/>
    <w:rsid w:val="008C6ED7"/>
    <w:rsid w:val="008C791E"/>
    <w:rsid w:val="008C7DF7"/>
    <w:rsid w:val="008D6980"/>
    <w:rsid w:val="008D75A1"/>
    <w:rsid w:val="008D7E32"/>
    <w:rsid w:val="008E089C"/>
    <w:rsid w:val="008E105A"/>
    <w:rsid w:val="008E141E"/>
    <w:rsid w:val="008E2BC0"/>
    <w:rsid w:val="008F0491"/>
    <w:rsid w:val="008F363A"/>
    <w:rsid w:val="009001AB"/>
    <w:rsid w:val="00901CFE"/>
    <w:rsid w:val="009029CA"/>
    <w:rsid w:val="00902C41"/>
    <w:rsid w:val="00902F8F"/>
    <w:rsid w:val="00906E50"/>
    <w:rsid w:val="009079C6"/>
    <w:rsid w:val="00911687"/>
    <w:rsid w:val="0091340D"/>
    <w:rsid w:val="009161A9"/>
    <w:rsid w:val="00917DD6"/>
    <w:rsid w:val="00922F02"/>
    <w:rsid w:val="00924A8B"/>
    <w:rsid w:val="0092758C"/>
    <w:rsid w:val="009308DD"/>
    <w:rsid w:val="00932028"/>
    <w:rsid w:val="009369CC"/>
    <w:rsid w:val="009379D4"/>
    <w:rsid w:val="00942085"/>
    <w:rsid w:val="00943810"/>
    <w:rsid w:val="00944EB1"/>
    <w:rsid w:val="00947E41"/>
    <w:rsid w:val="00952B83"/>
    <w:rsid w:val="00952C8B"/>
    <w:rsid w:val="009537A3"/>
    <w:rsid w:val="0095655A"/>
    <w:rsid w:val="00965399"/>
    <w:rsid w:val="009657D1"/>
    <w:rsid w:val="00971A0D"/>
    <w:rsid w:val="00973AD7"/>
    <w:rsid w:val="00975B6A"/>
    <w:rsid w:val="0097617A"/>
    <w:rsid w:val="0097725B"/>
    <w:rsid w:val="00977832"/>
    <w:rsid w:val="009843E4"/>
    <w:rsid w:val="00986E59"/>
    <w:rsid w:val="009A0970"/>
    <w:rsid w:val="009A1908"/>
    <w:rsid w:val="009A2B22"/>
    <w:rsid w:val="009A5E13"/>
    <w:rsid w:val="009B2A76"/>
    <w:rsid w:val="009B60A6"/>
    <w:rsid w:val="009B6C9D"/>
    <w:rsid w:val="009C1F7C"/>
    <w:rsid w:val="009C7453"/>
    <w:rsid w:val="009D07BC"/>
    <w:rsid w:val="009D2765"/>
    <w:rsid w:val="009D2CED"/>
    <w:rsid w:val="009D302C"/>
    <w:rsid w:val="009D4CF3"/>
    <w:rsid w:val="009D4D0B"/>
    <w:rsid w:val="009D735F"/>
    <w:rsid w:val="009E1F59"/>
    <w:rsid w:val="009E450E"/>
    <w:rsid w:val="009E507B"/>
    <w:rsid w:val="009E63EB"/>
    <w:rsid w:val="009F13C5"/>
    <w:rsid w:val="009F218F"/>
    <w:rsid w:val="009F3EF6"/>
    <w:rsid w:val="009F4A47"/>
    <w:rsid w:val="009F6ECA"/>
    <w:rsid w:val="00A0314A"/>
    <w:rsid w:val="00A0371A"/>
    <w:rsid w:val="00A06FF8"/>
    <w:rsid w:val="00A1427E"/>
    <w:rsid w:val="00A151DD"/>
    <w:rsid w:val="00A16B4C"/>
    <w:rsid w:val="00A16D9E"/>
    <w:rsid w:val="00A201BD"/>
    <w:rsid w:val="00A21135"/>
    <w:rsid w:val="00A2364E"/>
    <w:rsid w:val="00A24DE9"/>
    <w:rsid w:val="00A27B71"/>
    <w:rsid w:val="00A308C2"/>
    <w:rsid w:val="00A35CF8"/>
    <w:rsid w:val="00A37294"/>
    <w:rsid w:val="00A41408"/>
    <w:rsid w:val="00A45EA2"/>
    <w:rsid w:val="00A5004F"/>
    <w:rsid w:val="00A52CAD"/>
    <w:rsid w:val="00A53982"/>
    <w:rsid w:val="00A55A67"/>
    <w:rsid w:val="00A56CB0"/>
    <w:rsid w:val="00A61047"/>
    <w:rsid w:val="00A610BD"/>
    <w:rsid w:val="00A645A6"/>
    <w:rsid w:val="00A66C95"/>
    <w:rsid w:val="00A67E16"/>
    <w:rsid w:val="00A7414C"/>
    <w:rsid w:val="00A74C64"/>
    <w:rsid w:val="00A77CC1"/>
    <w:rsid w:val="00A81212"/>
    <w:rsid w:val="00A83BD7"/>
    <w:rsid w:val="00A923AB"/>
    <w:rsid w:val="00A92DCB"/>
    <w:rsid w:val="00A96B1D"/>
    <w:rsid w:val="00AA0153"/>
    <w:rsid w:val="00AA0571"/>
    <w:rsid w:val="00AA2C13"/>
    <w:rsid w:val="00AB0D9D"/>
    <w:rsid w:val="00AB15DF"/>
    <w:rsid w:val="00AB2C41"/>
    <w:rsid w:val="00AB4BB3"/>
    <w:rsid w:val="00AB5215"/>
    <w:rsid w:val="00AB6056"/>
    <w:rsid w:val="00AB764A"/>
    <w:rsid w:val="00AC3E7C"/>
    <w:rsid w:val="00AC4EBA"/>
    <w:rsid w:val="00AC5460"/>
    <w:rsid w:val="00AC5CA8"/>
    <w:rsid w:val="00AC6EAE"/>
    <w:rsid w:val="00AD018F"/>
    <w:rsid w:val="00AD38CA"/>
    <w:rsid w:val="00AD3ADC"/>
    <w:rsid w:val="00AD4266"/>
    <w:rsid w:val="00AD43DA"/>
    <w:rsid w:val="00AD54C1"/>
    <w:rsid w:val="00AE15BD"/>
    <w:rsid w:val="00AE4412"/>
    <w:rsid w:val="00AE7369"/>
    <w:rsid w:val="00AE76FF"/>
    <w:rsid w:val="00AF1879"/>
    <w:rsid w:val="00AF1ABC"/>
    <w:rsid w:val="00AF2269"/>
    <w:rsid w:val="00AF42A7"/>
    <w:rsid w:val="00AF5A3F"/>
    <w:rsid w:val="00B0099B"/>
    <w:rsid w:val="00B01AAF"/>
    <w:rsid w:val="00B04A92"/>
    <w:rsid w:val="00B121B8"/>
    <w:rsid w:val="00B12462"/>
    <w:rsid w:val="00B13823"/>
    <w:rsid w:val="00B13B82"/>
    <w:rsid w:val="00B1590F"/>
    <w:rsid w:val="00B15B32"/>
    <w:rsid w:val="00B203C7"/>
    <w:rsid w:val="00B21F47"/>
    <w:rsid w:val="00B225B8"/>
    <w:rsid w:val="00B24A92"/>
    <w:rsid w:val="00B26C48"/>
    <w:rsid w:val="00B316AC"/>
    <w:rsid w:val="00B32E70"/>
    <w:rsid w:val="00B378CE"/>
    <w:rsid w:val="00B404C3"/>
    <w:rsid w:val="00B423D9"/>
    <w:rsid w:val="00B44B76"/>
    <w:rsid w:val="00B44BE1"/>
    <w:rsid w:val="00B4593A"/>
    <w:rsid w:val="00B46D48"/>
    <w:rsid w:val="00B50BBF"/>
    <w:rsid w:val="00B53813"/>
    <w:rsid w:val="00B544E3"/>
    <w:rsid w:val="00B54D8B"/>
    <w:rsid w:val="00B55EF1"/>
    <w:rsid w:val="00B563E8"/>
    <w:rsid w:val="00B63046"/>
    <w:rsid w:val="00B6739B"/>
    <w:rsid w:val="00B732C1"/>
    <w:rsid w:val="00B7766E"/>
    <w:rsid w:val="00B84B42"/>
    <w:rsid w:val="00B85DBB"/>
    <w:rsid w:val="00B92455"/>
    <w:rsid w:val="00BA1BAB"/>
    <w:rsid w:val="00BA4364"/>
    <w:rsid w:val="00BA5CF3"/>
    <w:rsid w:val="00BA62D7"/>
    <w:rsid w:val="00BB05EB"/>
    <w:rsid w:val="00BB4189"/>
    <w:rsid w:val="00BC1556"/>
    <w:rsid w:val="00BC315F"/>
    <w:rsid w:val="00BC427F"/>
    <w:rsid w:val="00BC4C40"/>
    <w:rsid w:val="00BC56BC"/>
    <w:rsid w:val="00BD52C3"/>
    <w:rsid w:val="00BD74C9"/>
    <w:rsid w:val="00BE25A7"/>
    <w:rsid w:val="00BE54D1"/>
    <w:rsid w:val="00BE5AC5"/>
    <w:rsid w:val="00BE5E78"/>
    <w:rsid w:val="00BE7A24"/>
    <w:rsid w:val="00BF295D"/>
    <w:rsid w:val="00BF2DB3"/>
    <w:rsid w:val="00BF3A34"/>
    <w:rsid w:val="00BF4D40"/>
    <w:rsid w:val="00BF50C4"/>
    <w:rsid w:val="00BF6935"/>
    <w:rsid w:val="00C026F0"/>
    <w:rsid w:val="00C05589"/>
    <w:rsid w:val="00C07C1C"/>
    <w:rsid w:val="00C10B40"/>
    <w:rsid w:val="00C1149C"/>
    <w:rsid w:val="00C11AA2"/>
    <w:rsid w:val="00C11E26"/>
    <w:rsid w:val="00C13D73"/>
    <w:rsid w:val="00C13FEE"/>
    <w:rsid w:val="00C170FC"/>
    <w:rsid w:val="00C17F17"/>
    <w:rsid w:val="00C2093C"/>
    <w:rsid w:val="00C210E3"/>
    <w:rsid w:val="00C2209C"/>
    <w:rsid w:val="00C233C9"/>
    <w:rsid w:val="00C23854"/>
    <w:rsid w:val="00C2385C"/>
    <w:rsid w:val="00C26530"/>
    <w:rsid w:val="00C30153"/>
    <w:rsid w:val="00C31009"/>
    <w:rsid w:val="00C325C3"/>
    <w:rsid w:val="00C3720E"/>
    <w:rsid w:val="00C3738A"/>
    <w:rsid w:val="00C407AC"/>
    <w:rsid w:val="00C414DC"/>
    <w:rsid w:val="00C41DF5"/>
    <w:rsid w:val="00C42C6B"/>
    <w:rsid w:val="00C50F2F"/>
    <w:rsid w:val="00C5107F"/>
    <w:rsid w:val="00C5472E"/>
    <w:rsid w:val="00C552CB"/>
    <w:rsid w:val="00C56B06"/>
    <w:rsid w:val="00C57B50"/>
    <w:rsid w:val="00C62C72"/>
    <w:rsid w:val="00C65941"/>
    <w:rsid w:val="00C6743F"/>
    <w:rsid w:val="00C67F0D"/>
    <w:rsid w:val="00C72E77"/>
    <w:rsid w:val="00C764E5"/>
    <w:rsid w:val="00C810FF"/>
    <w:rsid w:val="00C816E4"/>
    <w:rsid w:val="00C839A8"/>
    <w:rsid w:val="00C915FA"/>
    <w:rsid w:val="00C936B8"/>
    <w:rsid w:val="00C93B95"/>
    <w:rsid w:val="00CA0781"/>
    <w:rsid w:val="00CA0793"/>
    <w:rsid w:val="00CA1020"/>
    <w:rsid w:val="00CA15D8"/>
    <w:rsid w:val="00CA3E06"/>
    <w:rsid w:val="00CA4359"/>
    <w:rsid w:val="00CA6E28"/>
    <w:rsid w:val="00CB25EC"/>
    <w:rsid w:val="00CB3640"/>
    <w:rsid w:val="00CB39D8"/>
    <w:rsid w:val="00CC4780"/>
    <w:rsid w:val="00CC54B0"/>
    <w:rsid w:val="00CC611C"/>
    <w:rsid w:val="00CC6756"/>
    <w:rsid w:val="00CD074B"/>
    <w:rsid w:val="00CD13B8"/>
    <w:rsid w:val="00CD4C9E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D00B75"/>
    <w:rsid w:val="00D04C98"/>
    <w:rsid w:val="00D06260"/>
    <w:rsid w:val="00D06F28"/>
    <w:rsid w:val="00D07383"/>
    <w:rsid w:val="00D07CAF"/>
    <w:rsid w:val="00D125EA"/>
    <w:rsid w:val="00D14AEA"/>
    <w:rsid w:val="00D1512A"/>
    <w:rsid w:val="00D21984"/>
    <w:rsid w:val="00D21D32"/>
    <w:rsid w:val="00D25441"/>
    <w:rsid w:val="00D27F63"/>
    <w:rsid w:val="00D30B06"/>
    <w:rsid w:val="00D32BED"/>
    <w:rsid w:val="00D32C92"/>
    <w:rsid w:val="00D34008"/>
    <w:rsid w:val="00D3738E"/>
    <w:rsid w:val="00D4464D"/>
    <w:rsid w:val="00D5045F"/>
    <w:rsid w:val="00D51A8E"/>
    <w:rsid w:val="00D52A86"/>
    <w:rsid w:val="00D53B29"/>
    <w:rsid w:val="00D60373"/>
    <w:rsid w:val="00D60E4D"/>
    <w:rsid w:val="00D65F96"/>
    <w:rsid w:val="00D66B2E"/>
    <w:rsid w:val="00D6775D"/>
    <w:rsid w:val="00D71740"/>
    <w:rsid w:val="00D71936"/>
    <w:rsid w:val="00D83687"/>
    <w:rsid w:val="00D84012"/>
    <w:rsid w:val="00D846EC"/>
    <w:rsid w:val="00D87567"/>
    <w:rsid w:val="00D92C36"/>
    <w:rsid w:val="00D94EF7"/>
    <w:rsid w:val="00D962D3"/>
    <w:rsid w:val="00D978B5"/>
    <w:rsid w:val="00DA0B90"/>
    <w:rsid w:val="00DA36E8"/>
    <w:rsid w:val="00DA6DFD"/>
    <w:rsid w:val="00DB0A51"/>
    <w:rsid w:val="00DB56CC"/>
    <w:rsid w:val="00DB6484"/>
    <w:rsid w:val="00DB6627"/>
    <w:rsid w:val="00DB7647"/>
    <w:rsid w:val="00DC3C62"/>
    <w:rsid w:val="00DC5E4C"/>
    <w:rsid w:val="00DD2AF6"/>
    <w:rsid w:val="00DD51A9"/>
    <w:rsid w:val="00DD6742"/>
    <w:rsid w:val="00DE2210"/>
    <w:rsid w:val="00DE2FCC"/>
    <w:rsid w:val="00DE3C57"/>
    <w:rsid w:val="00DE410A"/>
    <w:rsid w:val="00DE499E"/>
    <w:rsid w:val="00DE6ADB"/>
    <w:rsid w:val="00DE7BA5"/>
    <w:rsid w:val="00DF0C44"/>
    <w:rsid w:val="00DF1EB2"/>
    <w:rsid w:val="00DF40EC"/>
    <w:rsid w:val="00DF4233"/>
    <w:rsid w:val="00DF436F"/>
    <w:rsid w:val="00DF5328"/>
    <w:rsid w:val="00DF6C2E"/>
    <w:rsid w:val="00DF75C0"/>
    <w:rsid w:val="00E02E14"/>
    <w:rsid w:val="00E15A75"/>
    <w:rsid w:val="00E164E5"/>
    <w:rsid w:val="00E2265E"/>
    <w:rsid w:val="00E238E3"/>
    <w:rsid w:val="00E242B2"/>
    <w:rsid w:val="00E24FAB"/>
    <w:rsid w:val="00E251EC"/>
    <w:rsid w:val="00E30EBF"/>
    <w:rsid w:val="00E3205C"/>
    <w:rsid w:val="00E3274A"/>
    <w:rsid w:val="00E33BB4"/>
    <w:rsid w:val="00E34D39"/>
    <w:rsid w:val="00E40CB6"/>
    <w:rsid w:val="00E44E2B"/>
    <w:rsid w:val="00E4543C"/>
    <w:rsid w:val="00E4693B"/>
    <w:rsid w:val="00E529E4"/>
    <w:rsid w:val="00E5454D"/>
    <w:rsid w:val="00E55A41"/>
    <w:rsid w:val="00E65B56"/>
    <w:rsid w:val="00E671BC"/>
    <w:rsid w:val="00E73B25"/>
    <w:rsid w:val="00E76711"/>
    <w:rsid w:val="00E77D1B"/>
    <w:rsid w:val="00E81559"/>
    <w:rsid w:val="00E834AD"/>
    <w:rsid w:val="00E84E1E"/>
    <w:rsid w:val="00E868C4"/>
    <w:rsid w:val="00E8736C"/>
    <w:rsid w:val="00E94ACC"/>
    <w:rsid w:val="00E94AFE"/>
    <w:rsid w:val="00EA01EB"/>
    <w:rsid w:val="00EA032B"/>
    <w:rsid w:val="00EA0EFA"/>
    <w:rsid w:val="00EA15D8"/>
    <w:rsid w:val="00EA3121"/>
    <w:rsid w:val="00EB207F"/>
    <w:rsid w:val="00EB2B16"/>
    <w:rsid w:val="00EB62F5"/>
    <w:rsid w:val="00EC378B"/>
    <w:rsid w:val="00EC402F"/>
    <w:rsid w:val="00EC4ED4"/>
    <w:rsid w:val="00EC69BD"/>
    <w:rsid w:val="00ED2464"/>
    <w:rsid w:val="00ED2D29"/>
    <w:rsid w:val="00ED5E3F"/>
    <w:rsid w:val="00ED6E86"/>
    <w:rsid w:val="00EE7435"/>
    <w:rsid w:val="00EF0BEB"/>
    <w:rsid w:val="00EF2403"/>
    <w:rsid w:val="00EF61FE"/>
    <w:rsid w:val="00EF6BB7"/>
    <w:rsid w:val="00F00595"/>
    <w:rsid w:val="00F00EA2"/>
    <w:rsid w:val="00F0226B"/>
    <w:rsid w:val="00F036B3"/>
    <w:rsid w:val="00F06311"/>
    <w:rsid w:val="00F06459"/>
    <w:rsid w:val="00F0707F"/>
    <w:rsid w:val="00F22893"/>
    <w:rsid w:val="00F23792"/>
    <w:rsid w:val="00F244D1"/>
    <w:rsid w:val="00F277B1"/>
    <w:rsid w:val="00F30D44"/>
    <w:rsid w:val="00F36421"/>
    <w:rsid w:val="00F404FB"/>
    <w:rsid w:val="00F43B82"/>
    <w:rsid w:val="00F60C5F"/>
    <w:rsid w:val="00F626AF"/>
    <w:rsid w:val="00F64D9E"/>
    <w:rsid w:val="00F64F7B"/>
    <w:rsid w:val="00F70E37"/>
    <w:rsid w:val="00F72485"/>
    <w:rsid w:val="00F72BC2"/>
    <w:rsid w:val="00F73502"/>
    <w:rsid w:val="00F772A5"/>
    <w:rsid w:val="00F8420C"/>
    <w:rsid w:val="00F85476"/>
    <w:rsid w:val="00F85C79"/>
    <w:rsid w:val="00F8729D"/>
    <w:rsid w:val="00F90695"/>
    <w:rsid w:val="00F908E8"/>
    <w:rsid w:val="00F927EF"/>
    <w:rsid w:val="00F93D82"/>
    <w:rsid w:val="00F94B04"/>
    <w:rsid w:val="00F94C46"/>
    <w:rsid w:val="00F95D14"/>
    <w:rsid w:val="00FA02AA"/>
    <w:rsid w:val="00FA12E3"/>
    <w:rsid w:val="00FA2295"/>
    <w:rsid w:val="00FA3D89"/>
    <w:rsid w:val="00FA7138"/>
    <w:rsid w:val="00FB39CF"/>
    <w:rsid w:val="00FB4D03"/>
    <w:rsid w:val="00FB4F39"/>
    <w:rsid w:val="00FB57D5"/>
    <w:rsid w:val="00FB7F95"/>
    <w:rsid w:val="00FC1473"/>
    <w:rsid w:val="00FC20EE"/>
    <w:rsid w:val="00FC2FEB"/>
    <w:rsid w:val="00FC39A3"/>
    <w:rsid w:val="00FC3D36"/>
    <w:rsid w:val="00FC447B"/>
    <w:rsid w:val="00FC4701"/>
    <w:rsid w:val="00FC4D6D"/>
    <w:rsid w:val="00FD1C18"/>
    <w:rsid w:val="00FD54E8"/>
    <w:rsid w:val="00FD67F5"/>
    <w:rsid w:val="00FD6CA3"/>
    <w:rsid w:val="00FE50F8"/>
    <w:rsid w:val="00FE5817"/>
    <w:rsid w:val="00FE649C"/>
    <w:rsid w:val="00FF1304"/>
    <w:rsid w:val="00FF2C37"/>
    <w:rsid w:val="00FF3423"/>
    <w:rsid w:val="00FF4C67"/>
    <w:rsid w:val="00FF6C0E"/>
    <w:rsid w:val="00FF7CAC"/>
    <w:rsid w:val="0312DC77"/>
    <w:rsid w:val="03358DC5"/>
    <w:rsid w:val="034B1AB3"/>
    <w:rsid w:val="0434569C"/>
    <w:rsid w:val="0524151B"/>
    <w:rsid w:val="06B7E330"/>
    <w:rsid w:val="09327B14"/>
    <w:rsid w:val="0A1A57B8"/>
    <w:rsid w:val="0A64AE1D"/>
    <w:rsid w:val="0A98780F"/>
    <w:rsid w:val="0AA9E47A"/>
    <w:rsid w:val="0B55D44B"/>
    <w:rsid w:val="0C011A65"/>
    <w:rsid w:val="0C726120"/>
    <w:rsid w:val="0CAD189C"/>
    <w:rsid w:val="0D8BF78B"/>
    <w:rsid w:val="0F5D07D1"/>
    <w:rsid w:val="0FD0C9D5"/>
    <w:rsid w:val="0FD1F263"/>
    <w:rsid w:val="0FE2B6B0"/>
    <w:rsid w:val="100356A6"/>
    <w:rsid w:val="101AA0DE"/>
    <w:rsid w:val="104A844B"/>
    <w:rsid w:val="107D0DAD"/>
    <w:rsid w:val="117DDE9B"/>
    <w:rsid w:val="12AD132D"/>
    <w:rsid w:val="1319B23D"/>
    <w:rsid w:val="139DF62A"/>
    <w:rsid w:val="13C9AD31"/>
    <w:rsid w:val="1448386A"/>
    <w:rsid w:val="144F0745"/>
    <w:rsid w:val="15177296"/>
    <w:rsid w:val="1556924E"/>
    <w:rsid w:val="15E69F64"/>
    <w:rsid w:val="15F7063F"/>
    <w:rsid w:val="16E99EE2"/>
    <w:rsid w:val="18BDA7A8"/>
    <w:rsid w:val="18ECCED4"/>
    <w:rsid w:val="1937B9A0"/>
    <w:rsid w:val="198CB0EB"/>
    <w:rsid w:val="19BD700B"/>
    <w:rsid w:val="19E4C5A2"/>
    <w:rsid w:val="1B4214F5"/>
    <w:rsid w:val="1BA8C2B2"/>
    <w:rsid w:val="1BF83586"/>
    <w:rsid w:val="1C543B19"/>
    <w:rsid w:val="1F5BF5F9"/>
    <w:rsid w:val="20C2434A"/>
    <w:rsid w:val="20F2CEF0"/>
    <w:rsid w:val="220185AD"/>
    <w:rsid w:val="22B61399"/>
    <w:rsid w:val="22DC7FBE"/>
    <w:rsid w:val="2348750F"/>
    <w:rsid w:val="24031860"/>
    <w:rsid w:val="270FF1C9"/>
    <w:rsid w:val="27BF330A"/>
    <w:rsid w:val="2B3138A6"/>
    <w:rsid w:val="2B3C7C55"/>
    <w:rsid w:val="2BDB4B7A"/>
    <w:rsid w:val="2C5D3D74"/>
    <w:rsid w:val="2DAB80EE"/>
    <w:rsid w:val="2E149554"/>
    <w:rsid w:val="2F16F3C2"/>
    <w:rsid w:val="2F8D59D5"/>
    <w:rsid w:val="2FA3E3E9"/>
    <w:rsid w:val="2FBB13D2"/>
    <w:rsid w:val="2FD953D8"/>
    <w:rsid w:val="3037AB72"/>
    <w:rsid w:val="31292A36"/>
    <w:rsid w:val="320E77F8"/>
    <w:rsid w:val="345872D2"/>
    <w:rsid w:val="359CC8D5"/>
    <w:rsid w:val="3658A318"/>
    <w:rsid w:val="372FFFFE"/>
    <w:rsid w:val="3799FA4F"/>
    <w:rsid w:val="37B90547"/>
    <w:rsid w:val="37E08F70"/>
    <w:rsid w:val="37EE4B59"/>
    <w:rsid w:val="3947AD69"/>
    <w:rsid w:val="3992A0EA"/>
    <w:rsid w:val="3B072AE9"/>
    <w:rsid w:val="3B15AA2A"/>
    <w:rsid w:val="3B395FCB"/>
    <w:rsid w:val="3B72123E"/>
    <w:rsid w:val="3B92DB77"/>
    <w:rsid w:val="3CAFEC89"/>
    <w:rsid w:val="3D4E5461"/>
    <w:rsid w:val="3DEAB359"/>
    <w:rsid w:val="3F064EE7"/>
    <w:rsid w:val="410A7A19"/>
    <w:rsid w:val="41128769"/>
    <w:rsid w:val="42021CFB"/>
    <w:rsid w:val="4224E6ED"/>
    <w:rsid w:val="423099BC"/>
    <w:rsid w:val="4252CCB0"/>
    <w:rsid w:val="43DC710C"/>
    <w:rsid w:val="467BBA09"/>
    <w:rsid w:val="47328D9E"/>
    <w:rsid w:val="489BCACC"/>
    <w:rsid w:val="490E2411"/>
    <w:rsid w:val="4A0ECB90"/>
    <w:rsid w:val="4A54438D"/>
    <w:rsid w:val="4C1AD2D6"/>
    <w:rsid w:val="4D056FB6"/>
    <w:rsid w:val="4E0B7DD9"/>
    <w:rsid w:val="4E60D4DF"/>
    <w:rsid w:val="4EDA3EB3"/>
    <w:rsid w:val="4EF700F0"/>
    <w:rsid w:val="4EF76DBB"/>
    <w:rsid w:val="4F285150"/>
    <w:rsid w:val="4F2AB49C"/>
    <w:rsid w:val="4F3CFAB9"/>
    <w:rsid w:val="4F6D578A"/>
    <w:rsid w:val="526FF6F8"/>
    <w:rsid w:val="532DE7C9"/>
    <w:rsid w:val="5369D12C"/>
    <w:rsid w:val="53793257"/>
    <w:rsid w:val="545546AE"/>
    <w:rsid w:val="54C71844"/>
    <w:rsid w:val="54FF79E1"/>
    <w:rsid w:val="557B985B"/>
    <w:rsid w:val="55991F00"/>
    <w:rsid w:val="57A79531"/>
    <w:rsid w:val="58BAE01C"/>
    <w:rsid w:val="59621CDF"/>
    <w:rsid w:val="5A881FFA"/>
    <w:rsid w:val="5A9C6A15"/>
    <w:rsid w:val="5CDD85A0"/>
    <w:rsid w:val="5D60B669"/>
    <w:rsid w:val="5DA0BA63"/>
    <w:rsid w:val="5E135739"/>
    <w:rsid w:val="5E187B31"/>
    <w:rsid w:val="5E19456E"/>
    <w:rsid w:val="5EC78632"/>
    <w:rsid w:val="5F9DFA58"/>
    <w:rsid w:val="6036F44B"/>
    <w:rsid w:val="60B016C6"/>
    <w:rsid w:val="61AAB159"/>
    <w:rsid w:val="637447F0"/>
    <w:rsid w:val="6491D114"/>
    <w:rsid w:val="64BC9B21"/>
    <w:rsid w:val="66DEBDB1"/>
    <w:rsid w:val="692E71BB"/>
    <w:rsid w:val="69D038A1"/>
    <w:rsid w:val="6A6C039C"/>
    <w:rsid w:val="6A9A0F32"/>
    <w:rsid w:val="6B167D07"/>
    <w:rsid w:val="6BC60D55"/>
    <w:rsid w:val="6C13B969"/>
    <w:rsid w:val="6D19E3F4"/>
    <w:rsid w:val="6D482793"/>
    <w:rsid w:val="6D52BBB6"/>
    <w:rsid w:val="6DC9383D"/>
    <w:rsid w:val="6F2E6AC1"/>
    <w:rsid w:val="6F7F0328"/>
    <w:rsid w:val="703DC6F4"/>
    <w:rsid w:val="705CC5C2"/>
    <w:rsid w:val="70609D86"/>
    <w:rsid w:val="70E17233"/>
    <w:rsid w:val="70F925CB"/>
    <w:rsid w:val="73367C08"/>
    <w:rsid w:val="74E230D2"/>
    <w:rsid w:val="7554492A"/>
    <w:rsid w:val="75E1C768"/>
    <w:rsid w:val="78C30922"/>
    <w:rsid w:val="78C9CC88"/>
    <w:rsid w:val="7ADD568B"/>
    <w:rsid w:val="7B3B0459"/>
    <w:rsid w:val="7DB4AA56"/>
    <w:rsid w:val="7DCB9D18"/>
    <w:rsid w:val="7E079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934"/>
    <w:pPr>
      <w:jc w:val="both"/>
    </w:pPr>
    <w:rPr>
      <w:sz w:val="20"/>
      <w:lang w:val="pl-PL"/>
    </w:rPr>
  </w:style>
  <w:style w:type="paragraph" w:styleId="Nagwek1">
    <w:name w:val="heading 1"/>
    <w:basedOn w:val="Normalny"/>
    <w:link w:val="Nagwek1Znak"/>
    <w:uiPriority w:val="9"/>
    <w:qFormat/>
    <w:rsid w:val="00871240"/>
    <w:pPr>
      <w:spacing w:after="100" w:afterAutospacing="1" w:line="276" w:lineRule="auto"/>
      <w:jc w:val="left"/>
      <w:outlineLvl w:val="0"/>
    </w:pPr>
    <w:rPr>
      <w:rFonts w:cstheme="majorHAnsi"/>
      <w:b/>
      <w:bCs/>
      <w:color w:val="C00000"/>
      <w:kern w:val="36"/>
      <w:sz w:val="28"/>
      <w:szCs w:val="2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spacing w:before="120" w:after="100" w:afterAutospacing="1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4"/>
      </w:numPr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1240"/>
    <w:rPr>
      <w:rFonts w:cstheme="majorHAnsi"/>
      <w:b/>
      <w:bCs/>
      <w:color w:val="C00000"/>
      <w:kern w:val="36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17205"/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17205"/>
    <w:rPr>
      <w:rFonts w:ascii="Calibri" w:hAnsi="Calibri"/>
      <w:sz w:val="22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5E4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5E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5E48"/>
    <w:rPr>
      <w:vertAlign w:val="superscript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C5107F"/>
    <w:rPr>
      <w:color w:val="605E5C"/>
      <w:shd w:val="clear" w:color="auto" w:fill="E1DFDD"/>
    </w:rPr>
  </w:style>
  <w:style w:type="table" w:customStyle="1" w:styleId="Siatkatabelijasna10">
    <w:name w:val="Siatka tabeli — jasna10"/>
    <w:basedOn w:val="Standardowy"/>
    <w:uiPriority w:val="40"/>
    <w:rsid w:val="00A45EA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omylnaczcionkaakapitu1">
    <w:name w:val="Domyślna czcionka akapitu1"/>
    <w:rsid w:val="00C764E5"/>
  </w:style>
  <w:style w:type="paragraph" w:styleId="Bezodstpw">
    <w:name w:val="No Spacing"/>
    <w:uiPriority w:val="1"/>
    <w:qFormat/>
    <w:rsid w:val="00833934"/>
    <w:rPr>
      <w:sz w:val="20"/>
      <w:lang w:val="pl-PL"/>
    </w:rPr>
  </w:style>
  <w:style w:type="character" w:customStyle="1" w:styleId="normaltextrun">
    <w:name w:val="normaltextrun"/>
    <w:basedOn w:val="Domylnaczcionkaakapitu"/>
    <w:rsid w:val="00F72485"/>
  </w:style>
  <w:style w:type="character" w:customStyle="1" w:styleId="spellingerror">
    <w:name w:val="spellingerror"/>
    <w:basedOn w:val="Domylnaczcionkaakapitu"/>
    <w:rsid w:val="00F72485"/>
  </w:style>
  <w:style w:type="character" w:customStyle="1" w:styleId="eop">
    <w:name w:val="eop"/>
    <w:basedOn w:val="Domylnaczcionkaakapitu"/>
    <w:rsid w:val="00F72485"/>
  </w:style>
  <w:style w:type="numbering" w:customStyle="1" w:styleId="WWOutlineListStyle5">
    <w:name w:val="WW_OutlineListStyle_5"/>
    <w:basedOn w:val="Bezlisty"/>
    <w:rsid w:val="0073130D"/>
    <w:pPr>
      <w:numPr>
        <w:numId w:val="42"/>
      </w:numPr>
    </w:pPr>
  </w:style>
  <w:style w:type="paragraph" w:customStyle="1" w:styleId="Nagwek21">
    <w:name w:val="Nagłówek 21"/>
    <w:basedOn w:val="Normalny"/>
    <w:rsid w:val="0073130D"/>
    <w:pPr>
      <w:numPr>
        <w:ilvl w:val="1"/>
        <w:numId w:val="42"/>
      </w:numPr>
      <w:suppressAutoHyphens/>
      <w:autoSpaceDN w:val="0"/>
      <w:spacing w:before="120" w:line="276" w:lineRule="auto"/>
      <w:textAlignment w:val="baseline"/>
      <w:outlineLvl w:val="1"/>
    </w:pPr>
    <w:rPr>
      <w:rFonts w:ascii="Calibri" w:eastAsia="Times New Roman" w:hAnsi="Calibri" w:cs="Times New Roman"/>
      <w:b/>
      <w:bCs/>
      <w:caps/>
      <w:color w:val="C00000"/>
      <w:szCs w:val="28"/>
    </w:rPr>
  </w:style>
  <w:style w:type="paragraph" w:customStyle="1" w:styleId="Nagwek31">
    <w:name w:val="Nagłówek 31"/>
    <w:basedOn w:val="Normalny"/>
    <w:next w:val="Normalny"/>
    <w:rsid w:val="0073130D"/>
    <w:pPr>
      <w:numPr>
        <w:ilvl w:val="2"/>
        <w:numId w:val="42"/>
      </w:numPr>
      <w:suppressAutoHyphens/>
      <w:autoSpaceDN w:val="0"/>
      <w:spacing w:before="40" w:line="276" w:lineRule="auto"/>
      <w:textAlignment w:val="baseline"/>
      <w:outlineLvl w:val="2"/>
    </w:pPr>
    <w:rPr>
      <w:rFonts w:ascii="Calibri" w:eastAsia="Times New Roman" w:hAnsi="Calibri" w:cs="Times New Roman"/>
    </w:rPr>
  </w:style>
  <w:style w:type="paragraph" w:customStyle="1" w:styleId="Nagwek41">
    <w:name w:val="Nagłówek 41"/>
    <w:basedOn w:val="Normalny"/>
    <w:next w:val="Normalny"/>
    <w:rsid w:val="0073130D"/>
    <w:pPr>
      <w:keepNext/>
      <w:keepLines/>
      <w:numPr>
        <w:ilvl w:val="3"/>
        <w:numId w:val="42"/>
      </w:numPr>
      <w:suppressAutoHyphens/>
      <w:autoSpaceDN w:val="0"/>
      <w:spacing w:before="40" w:line="276" w:lineRule="auto"/>
      <w:textAlignment w:val="baseline"/>
      <w:outlineLvl w:val="3"/>
    </w:pPr>
    <w:rPr>
      <w:rFonts w:ascii="Calibri" w:eastAsia="Times New Roman" w:hAnsi="Calibri" w:cs="Times New Roman"/>
      <w:i/>
      <w:iCs/>
      <w:color w:val="2F5496"/>
    </w:rPr>
  </w:style>
  <w:style w:type="paragraph" w:customStyle="1" w:styleId="Nagwek51">
    <w:name w:val="Nagłówek 51"/>
    <w:basedOn w:val="Normalny"/>
    <w:next w:val="Normalny"/>
    <w:rsid w:val="0073130D"/>
    <w:pPr>
      <w:keepNext/>
      <w:keepLines/>
      <w:numPr>
        <w:ilvl w:val="4"/>
        <w:numId w:val="42"/>
      </w:numPr>
      <w:suppressAutoHyphens/>
      <w:autoSpaceDN w:val="0"/>
      <w:spacing w:before="40" w:line="276" w:lineRule="auto"/>
      <w:textAlignment w:val="baseline"/>
      <w:outlineLvl w:val="4"/>
    </w:pPr>
    <w:rPr>
      <w:rFonts w:ascii="Calibri" w:eastAsia="Times New Roman" w:hAnsi="Calibri" w:cs="Times New Roman"/>
      <w:color w:val="2F5496"/>
    </w:rPr>
  </w:style>
  <w:style w:type="paragraph" w:customStyle="1" w:styleId="Nagwek61">
    <w:name w:val="Nagłówek 61"/>
    <w:basedOn w:val="Normalny"/>
    <w:next w:val="Normalny"/>
    <w:rsid w:val="0073130D"/>
    <w:pPr>
      <w:keepNext/>
      <w:keepLines/>
      <w:numPr>
        <w:ilvl w:val="5"/>
        <w:numId w:val="42"/>
      </w:numPr>
      <w:suppressAutoHyphens/>
      <w:autoSpaceDN w:val="0"/>
      <w:spacing w:before="40" w:line="276" w:lineRule="auto"/>
      <w:textAlignment w:val="baseline"/>
      <w:outlineLvl w:val="5"/>
    </w:pPr>
    <w:rPr>
      <w:rFonts w:ascii="Calibri" w:eastAsia="Times New Roman" w:hAnsi="Calibri" w:cs="Times New Roman"/>
      <w:color w:val="1F3763"/>
    </w:rPr>
  </w:style>
  <w:style w:type="paragraph" w:customStyle="1" w:styleId="Nagwek71">
    <w:name w:val="Nagłówek 71"/>
    <w:basedOn w:val="Normalny"/>
    <w:next w:val="Normalny"/>
    <w:rsid w:val="0073130D"/>
    <w:pPr>
      <w:keepNext/>
      <w:keepLines/>
      <w:numPr>
        <w:ilvl w:val="6"/>
        <w:numId w:val="42"/>
      </w:numPr>
      <w:suppressAutoHyphens/>
      <w:autoSpaceDN w:val="0"/>
      <w:spacing w:before="40" w:line="276" w:lineRule="auto"/>
      <w:textAlignment w:val="baseline"/>
      <w:outlineLvl w:val="6"/>
    </w:pPr>
    <w:rPr>
      <w:rFonts w:ascii="Calibri" w:eastAsia="Times New Roman" w:hAnsi="Calibri" w:cs="Times New Roman"/>
      <w:i/>
      <w:iCs/>
      <w:color w:val="1F3763"/>
    </w:rPr>
  </w:style>
  <w:style w:type="paragraph" w:customStyle="1" w:styleId="Nagwek81">
    <w:name w:val="Nagłówek 81"/>
    <w:basedOn w:val="Normalny"/>
    <w:next w:val="Normalny"/>
    <w:rsid w:val="0073130D"/>
    <w:pPr>
      <w:keepNext/>
      <w:keepLines/>
      <w:numPr>
        <w:ilvl w:val="7"/>
        <w:numId w:val="42"/>
      </w:numPr>
      <w:suppressAutoHyphens/>
      <w:autoSpaceDN w:val="0"/>
      <w:spacing w:before="40" w:line="276" w:lineRule="auto"/>
      <w:textAlignment w:val="baseline"/>
      <w:outlineLvl w:val="7"/>
    </w:pPr>
    <w:rPr>
      <w:rFonts w:ascii="Calibri" w:eastAsia="Times New Roman" w:hAnsi="Calibri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rsid w:val="0073130D"/>
    <w:pPr>
      <w:keepNext/>
      <w:keepLines/>
      <w:numPr>
        <w:ilvl w:val="8"/>
        <w:numId w:val="42"/>
      </w:numPr>
      <w:suppressAutoHyphens/>
      <w:autoSpaceDN w:val="0"/>
      <w:spacing w:before="40" w:line="276" w:lineRule="auto"/>
      <w:textAlignment w:val="baseline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45efae14d5564444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C5EDA-844E-4F20-8B6C-E505422B1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2021-07-05T14:13:00Z</dcterms:created>
  <dcterms:modified xsi:type="dcterms:W3CDTF">2021-07-05T14:13:00Z</dcterms:modified>
</cp:coreProperties>
</file>